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705CE" w14:textId="787649A2" w:rsidR="0022083D" w:rsidRPr="00D5553A" w:rsidRDefault="00C35C0C" w:rsidP="005E2B99">
      <w:pPr>
        <w:spacing w:line="240" w:lineRule="auto"/>
        <w:rPr>
          <w:rFonts w:cstheme="minorHAnsi"/>
          <w:b/>
          <w:bCs/>
          <w:i/>
          <w:iCs/>
          <w:color w:val="0070C0"/>
          <w:sz w:val="28"/>
          <w:szCs w:val="28"/>
        </w:rPr>
      </w:pPr>
      <w:r>
        <w:rPr>
          <w:rFonts w:cstheme="minorHAnsi"/>
          <w:b/>
          <w:bCs/>
          <w:color w:val="0070C0"/>
          <w:sz w:val="28"/>
          <w:szCs w:val="28"/>
        </w:rPr>
        <w:t xml:space="preserve">Draaiboek voor </w:t>
      </w:r>
      <w:r w:rsidR="00E009AB">
        <w:rPr>
          <w:rFonts w:cstheme="minorHAnsi"/>
          <w:b/>
          <w:bCs/>
          <w:color w:val="0070C0"/>
          <w:sz w:val="28"/>
          <w:szCs w:val="28"/>
        </w:rPr>
        <w:t xml:space="preserve">de </w:t>
      </w:r>
      <w:r>
        <w:rPr>
          <w:rFonts w:cstheme="minorHAnsi"/>
          <w:b/>
          <w:bCs/>
          <w:color w:val="0070C0"/>
          <w:sz w:val="28"/>
          <w:szCs w:val="28"/>
        </w:rPr>
        <w:t xml:space="preserve">organisatie van </w:t>
      </w:r>
      <w:r w:rsidR="00E009AB">
        <w:rPr>
          <w:rFonts w:cstheme="minorHAnsi"/>
          <w:b/>
          <w:bCs/>
          <w:color w:val="0070C0"/>
          <w:sz w:val="28"/>
          <w:szCs w:val="28"/>
        </w:rPr>
        <w:t xml:space="preserve">een </w:t>
      </w:r>
      <w:r>
        <w:rPr>
          <w:rFonts w:cstheme="minorHAnsi"/>
          <w:b/>
          <w:bCs/>
          <w:color w:val="0070C0"/>
          <w:sz w:val="28"/>
          <w:szCs w:val="28"/>
        </w:rPr>
        <w:t xml:space="preserve">gebruikersworkshop </w:t>
      </w:r>
    </w:p>
    <w:p w14:paraId="49D7EEC1" w14:textId="77777777" w:rsidR="00AF3FDA" w:rsidRPr="008A75F6" w:rsidRDefault="00AF3FDA" w:rsidP="005E2B99">
      <w:pPr>
        <w:spacing w:line="240" w:lineRule="auto"/>
        <w:rPr>
          <w:rFonts w:cstheme="minorHAnsi"/>
          <w:b/>
          <w:bCs/>
          <w:color w:val="538135" w:themeColor="accent6" w:themeShade="BF"/>
          <w:sz w:val="24"/>
          <w:szCs w:val="24"/>
        </w:rPr>
      </w:pPr>
    </w:p>
    <w:p w14:paraId="3BD818A3" w14:textId="41829A57" w:rsidR="009309F3" w:rsidRPr="008A75F6" w:rsidRDefault="009309F3" w:rsidP="005E2B99">
      <w:pPr>
        <w:spacing w:line="240" w:lineRule="auto"/>
        <w:rPr>
          <w:rFonts w:cstheme="minorHAnsi"/>
          <w:color w:val="538135" w:themeColor="accent6" w:themeShade="BF"/>
          <w:sz w:val="24"/>
          <w:szCs w:val="24"/>
        </w:rPr>
      </w:pPr>
      <w:r w:rsidRPr="008A75F6">
        <w:rPr>
          <w:rFonts w:cstheme="minorHAnsi"/>
          <w:b/>
          <w:bCs/>
          <w:color w:val="538135" w:themeColor="accent6" w:themeShade="BF"/>
          <w:sz w:val="24"/>
          <w:szCs w:val="24"/>
        </w:rPr>
        <w:t>Datum</w:t>
      </w:r>
      <w:r w:rsidR="00320795">
        <w:rPr>
          <w:rFonts w:cstheme="minorHAnsi"/>
          <w:b/>
          <w:bCs/>
          <w:color w:val="538135" w:themeColor="accent6" w:themeShade="BF"/>
          <w:sz w:val="24"/>
          <w:szCs w:val="24"/>
        </w:rPr>
        <w:t xml:space="preserve">, </w:t>
      </w:r>
      <w:r w:rsidR="002F0E95" w:rsidRPr="008A75F6">
        <w:rPr>
          <w:rFonts w:cstheme="minorHAnsi"/>
          <w:b/>
          <w:bCs/>
          <w:color w:val="538135" w:themeColor="accent6" w:themeShade="BF"/>
          <w:sz w:val="24"/>
          <w:szCs w:val="24"/>
        </w:rPr>
        <w:t>tijd</w:t>
      </w:r>
      <w:r w:rsidR="00320795">
        <w:rPr>
          <w:rFonts w:cstheme="minorHAnsi"/>
          <w:b/>
          <w:bCs/>
          <w:color w:val="538135" w:themeColor="accent6" w:themeShade="BF"/>
          <w:sz w:val="24"/>
          <w:szCs w:val="24"/>
        </w:rPr>
        <w:t xml:space="preserve"> en locatie</w:t>
      </w:r>
    </w:p>
    <w:p w14:paraId="4614EE4F" w14:textId="411BE12B" w:rsidR="009309F3" w:rsidRPr="00893222" w:rsidRDefault="000B093F" w:rsidP="00C35C0C">
      <w:pPr>
        <w:spacing w:line="240" w:lineRule="auto"/>
        <w:rPr>
          <w:rFonts w:cstheme="minorHAnsi"/>
        </w:rPr>
      </w:pPr>
      <w:r w:rsidRPr="00893222">
        <w:rPr>
          <w:rFonts w:cstheme="minorHAnsi"/>
        </w:rPr>
        <w:t xml:space="preserve">De </w:t>
      </w:r>
      <w:r w:rsidR="00C35C0C" w:rsidRPr="00893222">
        <w:rPr>
          <w:rFonts w:cstheme="minorHAnsi"/>
        </w:rPr>
        <w:t xml:space="preserve">gebruikersworkshop </w:t>
      </w:r>
      <w:r w:rsidRPr="00893222">
        <w:rPr>
          <w:rFonts w:cstheme="minorHAnsi"/>
        </w:rPr>
        <w:t xml:space="preserve">vindt plaats </w:t>
      </w:r>
      <w:r w:rsidR="00D84DA3" w:rsidRPr="00893222">
        <w:rPr>
          <w:rFonts w:cstheme="minorHAnsi"/>
        </w:rPr>
        <w:t xml:space="preserve">op </w:t>
      </w:r>
      <w:r w:rsidR="00C35C0C" w:rsidRPr="00893222">
        <w:rPr>
          <w:rFonts w:cstheme="minorHAnsi"/>
        </w:rPr>
        <w:t xml:space="preserve">… </w:t>
      </w:r>
      <w:r w:rsidR="002F0E95" w:rsidRPr="00893222">
        <w:rPr>
          <w:rFonts w:cstheme="minorHAnsi"/>
        </w:rPr>
        <w:t>v</w:t>
      </w:r>
      <w:r w:rsidR="009309F3" w:rsidRPr="00893222">
        <w:rPr>
          <w:rFonts w:cstheme="minorHAnsi"/>
        </w:rPr>
        <w:t xml:space="preserve">an </w:t>
      </w:r>
      <w:r w:rsidR="00C35C0C" w:rsidRPr="00893222">
        <w:rPr>
          <w:rFonts w:cstheme="minorHAnsi"/>
        </w:rPr>
        <w:t xml:space="preserve">… </w:t>
      </w:r>
      <w:r w:rsidR="009309F3" w:rsidRPr="00893222">
        <w:rPr>
          <w:rFonts w:cstheme="minorHAnsi"/>
        </w:rPr>
        <w:t xml:space="preserve">tot </w:t>
      </w:r>
      <w:r w:rsidR="00C35C0C" w:rsidRPr="00893222">
        <w:rPr>
          <w:rFonts w:cstheme="minorHAnsi"/>
        </w:rPr>
        <w:t xml:space="preserve">… </w:t>
      </w:r>
      <w:r w:rsidR="009309F3" w:rsidRPr="00893222">
        <w:rPr>
          <w:rFonts w:cstheme="minorHAnsi"/>
        </w:rPr>
        <w:t>u</w:t>
      </w:r>
      <w:r w:rsidR="00C35C0C" w:rsidRPr="00893222">
        <w:rPr>
          <w:rFonts w:cstheme="minorHAnsi"/>
        </w:rPr>
        <w:t>ur</w:t>
      </w:r>
      <w:r w:rsidR="00D84DA3" w:rsidRPr="00893222">
        <w:rPr>
          <w:rFonts w:cstheme="minorHAnsi"/>
        </w:rPr>
        <w:t xml:space="preserve">. </w:t>
      </w:r>
      <w:r w:rsidR="00C35C0C" w:rsidRPr="00893222">
        <w:rPr>
          <w:rFonts w:cstheme="minorHAnsi"/>
        </w:rPr>
        <w:t xml:space="preserve">De locatie </w:t>
      </w:r>
      <w:r w:rsidRPr="00893222">
        <w:rPr>
          <w:rFonts w:cstheme="minorHAnsi"/>
        </w:rPr>
        <w:t xml:space="preserve">van de workshop is </w:t>
      </w:r>
      <w:r w:rsidR="00C35C0C" w:rsidRPr="00893222">
        <w:rPr>
          <w:rFonts w:cstheme="minorHAnsi"/>
        </w:rPr>
        <w:t>..</w:t>
      </w:r>
      <w:r w:rsidR="00D84DA3" w:rsidRPr="00893222">
        <w:rPr>
          <w:rFonts w:cstheme="minorHAnsi"/>
        </w:rPr>
        <w:t xml:space="preserve">. </w:t>
      </w:r>
    </w:p>
    <w:p w14:paraId="7FC2F224" w14:textId="77777777" w:rsidR="000932F9" w:rsidRPr="00893222" w:rsidRDefault="000932F9" w:rsidP="005E2B99">
      <w:pPr>
        <w:spacing w:line="240" w:lineRule="auto"/>
        <w:rPr>
          <w:rFonts w:cstheme="minorHAnsi"/>
          <w:b/>
          <w:bCs/>
          <w:color w:val="538135" w:themeColor="accent6" w:themeShade="BF"/>
        </w:rPr>
      </w:pPr>
    </w:p>
    <w:p w14:paraId="58D27857" w14:textId="71525CE7" w:rsidR="002F0E95" w:rsidRPr="008A75F6" w:rsidRDefault="002F0E95" w:rsidP="005E2B99">
      <w:pPr>
        <w:spacing w:line="240" w:lineRule="auto"/>
        <w:rPr>
          <w:rFonts w:cstheme="minorHAnsi"/>
          <w:b/>
          <w:bCs/>
          <w:color w:val="538135" w:themeColor="accent6" w:themeShade="BF"/>
          <w:sz w:val="24"/>
          <w:szCs w:val="24"/>
        </w:rPr>
      </w:pPr>
      <w:r w:rsidRPr="008A75F6">
        <w:rPr>
          <w:rFonts w:cstheme="minorHAnsi"/>
          <w:b/>
          <w:bCs/>
          <w:color w:val="538135" w:themeColor="accent6" w:themeShade="BF"/>
          <w:sz w:val="24"/>
          <w:szCs w:val="24"/>
        </w:rPr>
        <w:t>Deelnemers</w:t>
      </w:r>
    </w:p>
    <w:p w14:paraId="5CAE97C5" w14:textId="5639FB80" w:rsidR="00C44EE8" w:rsidRPr="00893222" w:rsidRDefault="006910A1" w:rsidP="00C35C0C">
      <w:pPr>
        <w:spacing w:line="240" w:lineRule="auto"/>
        <w:rPr>
          <w:rFonts w:cstheme="minorHAnsi"/>
          <w:b/>
          <w:bCs/>
        </w:rPr>
      </w:pPr>
      <w:r w:rsidRPr="00893222">
        <w:rPr>
          <w:rFonts w:cstheme="minorHAnsi"/>
        </w:rPr>
        <w:t xml:space="preserve">Voor </w:t>
      </w:r>
      <w:r w:rsidR="00C35C0C" w:rsidRPr="00893222">
        <w:rPr>
          <w:rFonts w:cstheme="minorHAnsi"/>
        </w:rPr>
        <w:t xml:space="preserve">de gebruikersworkshop </w:t>
      </w:r>
      <w:r w:rsidRPr="00893222">
        <w:rPr>
          <w:rFonts w:cstheme="minorHAnsi"/>
        </w:rPr>
        <w:t xml:space="preserve">nodigen we </w:t>
      </w:r>
      <w:r w:rsidR="007D77AB" w:rsidRPr="00893222">
        <w:rPr>
          <w:rFonts w:cstheme="minorHAnsi"/>
        </w:rPr>
        <w:t xml:space="preserve">medewerkers </w:t>
      </w:r>
      <w:r w:rsidR="00C35C0C" w:rsidRPr="00893222">
        <w:rPr>
          <w:rFonts w:cstheme="minorHAnsi"/>
        </w:rPr>
        <w:t xml:space="preserve">uit </w:t>
      </w:r>
      <w:r w:rsidR="007D77AB" w:rsidRPr="00893222">
        <w:rPr>
          <w:rFonts w:cstheme="minorHAnsi"/>
        </w:rPr>
        <w:t>van</w:t>
      </w:r>
      <w:r w:rsidR="000B093F" w:rsidRPr="00893222">
        <w:rPr>
          <w:rFonts w:cstheme="minorHAnsi"/>
        </w:rPr>
        <w:t>:</w:t>
      </w:r>
      <w:r w:rsidR="007D77AB" w:rsidRPr="00893222">
        <w:rPr>
          <w:rFonts w:cstheme="minorHAnsi"/>
        </w:rPr>
        <w:t xml:space="preserve"> </w:t>
      </w:r>
      <w:r w:rsidR="00C35C0C" w:rsidRPr="00893222">
        <w:rPr>
          <w:rFonts w:cstheme="minorHAnsi"/>
        </w:rPr>
        <w:t xml:space="preserve">ministeries, provincies, waterschappen, gemeenten, ontwerpbureaus, </w:t>
      </w:r>
      <w:r w:rsidR="002F6360" w:rsidRPr="00893222">
        <w:rPr>
          <w:rFonts w:cstheme="minorHAnsi"/>
        </w:rPr>
        <w:t>adviesbureaus</w:t>
      </w:r>
      <w:r w:rsidR="00C35C0C" w:rsidRPr="00893222">
        <w:rPr>
          <w:rFonts w:cstheme="minorHAnsi"/>
        </w:rPr>
        <w:t>, maatschappelijke organisaties, burgergroepen, onderzoeks</w:t>
      </w:r>
      <w:r w:rsidR="00893222">
        <w:rPr>
          <w:rFonts w:cstheme="minorHAnsi"/>
        </w:rPr>
        <w:t>instellingen</w:t>
      </w:r>
      <w:r w:rsidR="00C35C0C" w:rsidRPr="00893222">
        <w:rPr>
          <w:rFonts w:cstheme="minorHAnsi"/>
        </w:rPr>
        <w:t>, adviesraden en anderen.</w:t>
      </w:r>
      <w:r w:rsidR="00AF3FDA" w:rsidRPr="00893222">
        <w:rPr>
          <w:rFonts w:cstheme="minorHAnsi"/>
        </w:rPr>
        <w:t xml:space="preserve"> </w:t>
      </w:r>
      <w:r w:rsidR="00C35C0C" w:rsidRPr="00893222">
        <w:rPr>
          <w:rFonts w:cstheme="minorHAnsi"/>
        </w:rPr>
        <w:t>[</w:t>
      </w:r>
      <w:r w:rsidR="00893222">
        <w:rPr>
          <w:rFonts w:cstheme="minorHAnsi"/>
        </w:rPr>
        <w:t xml:space="preserve">Weghalen </w:t>
      </w:r>
      <w:r w:rsidR="00C35C0C" w:rsidRPr="00893222">
        <w:rPr>
          <w:rFonts w:cstheme="minorHAnsi"/>
        </w:rPr>
        <w:t>wat niet van toepassing is]</w:t>
      </w:r>
    </w:p>
    <w:p w14:paraId="748FE525" w14:textId="77777777" w:rsidR="000932F9" w:rsidRPr="00893222" w:rsidRDefault="000932F9" w:rsidP="005E2B99">
      <w:pPr>
        <w:spacing w:line="240" w:lineRule="auto"/>
        <w:rPr>
          <w:rFonts w:cstheme="minorHAnsi"/>
          <w:b/>
          <w:bCs/>
          <w:color w:val="538135" w:themeColor="accent6" w:themeShade="BF"/>
        </w:rPr>
      </w:pPr>
    </w:p>
    <w:p w14:paraId="31C956F9" w14:textId="74D04264" w:rsidR="009309F3" w:rsidRPr="008A75F6" w:rsidRDefault="002F0E95" w:rsidP="005E2B99">
      <w:pPr>
        <w:spacing w:line="240" w:lineRule="auto"/>
        <w:rPr>
          <w:rFonts w:cstheme="minorHAnsi"/>
          <w:color w:val="538135" w:themeColor="accent6" w:themeShade="BF"/>
          <w:sz w:val="24"/>
          <w:szCs w:val="24"/>
        </w:rPr>
      </w:pPr>
      <w:r w:rsidRPr="008A75F6">
        <w:rPr>
          <w:rFonts w:cstheme="minorHAnsi"/>
          <w:b/>
          <w:bCs/>
          <w:color w:val="538135" w:themeColor="accent6" w:themeShade="BF"/>
          <w:sz w:val="24"/>
          <w:szCs w:val="24"/>
        </w:rPr>
        <w:t>Doel</w:t>
      </w:r>
    </w:p>
    <w:p w14:paraId="753654FD" w14:textId="509F9D71" w:rsidR="00C44EE8" w:rsidRPr="00893222" w:rsidRDefault="009309F3" w:rsidP="00C35C0C">
      <w:pPr>
        <w:spacing w:line="240" w:lineRule="auto"/>
        <w:rPr>
          <w:rFonts w:cstheme="minorHAnsi"/>
        </w:rPr>
      </w:pPr>
      <w:r w:rsidRPr="00893222">
        <w:rPr>
          <w:rFonts w:cstheme="minorHAnsi"/>
        </w:rPr>
        <w:t xml:space="preserve">Het doel van </w:t>
      </w:r>
      <w:r w:rsidR="00C35C0C" w:rsidRPr="00893222">
        <w:rPr>
          <w:rFonts w:cstheme="minorHAnsi"/>
        </w:rPr>
        <w:t xml:space="preserve">de workshop </w:t>
      </w:r>
      <w:r w:rsidRPr="00893222">
        <w:rPr>
          <w:rFonts w:cstheme="minorHAnsi"/>
        </w:rPr>
        <w:t xml:space="preserve">is </w:t>
      </w:r>
      <w:r w:rsidR="00482EDA" w:rsidRPr="00893222">
        <w:rPr>
          <w:rFonts w:cstheme="minorHAnsi"/>
        </w:rPr>
        <w:t xml:space="preserve">de deelnemers </w:t>
      </w:r>
      <w:r w:rsidRPr="00893222">
        <w:rPr>
          <w:rFonts w:cstheme="minorHAnsi"/>
        </w:rPr>
        <w:t xml:space="preserve">helpen </w:t>
      </w:r>
      <w:r w:rsidR="00DC30AA" w:rsidRPr="00893222">
        <w:rPr>
          <w:rFonts w:cstheme="minorHAnsi"/>
        </w:rPr>
        <w:t xml:space="preserve">om </w:t>
      </w:r>
      <w:r w:rsidRPr="00893222">
        <w:rPr>
          <w:rFonts w:cstheme="minorHAnsi"/>
        </w:rPr>
        <w:t>de</w:t>
      </w:r>
      <w:r w:rsidR="00106C22" w:rsidRPr="00893222">
        <w:rPr>
          <w:rFonts w:cstheme="minorHAnsi"/>
        </w:rPr>
        <w:t xml:space="preserve"> scenario</w:t>
      </w:r>
      <w:r w:rsidR="00C35C0C" w:rsidRPr="00893222">
        <w:rPr>
          <w:rFonts w:cstheme="minorHAnsi"/>
        </w:rPr>
        <w:t>’</w:t>
      </w:r>
      <w:r w:rsidR="00106C22" w:rsidRPr="00893222">
        <w:rPr>
          <w:rFonts w:cstheme="minorHAnsi"/>
        </w:rPr>
        <w:t xml:space="preserve">s </w:t>
      </w:r>
      <w:r w:rsidR="00C35C0C" w:rsidRPr="00893222">
        <w:rPr>
          <w:rFonts w:cstheme="minorHAnsi"/>
        </w:rPr>
        <w:t xml:space="preserve">uit </w:t>
      </w:r>
      <w:r w:rsidR="00106C22" w:rsidRPr="00893222">
        <w:rPr>
          <w:rFonts w:cstheme="minorHAnsi"/>
        </w:rPr>
        <w:t>de Ruimtelijke Verkenning</w:t>
      </w:r>
      <w:r w:rsidR="00C35C0C" w:rsidRPr="00893222">
        <w:rPr>
          <w:rFonts w:cstheme="minorHAnsi"/>
        </w:rPr>
        <w:t xml:space="preserve"> en andere scenariostudies samen met </w:t>
      </w:r>
      <w:r w:rsidRPr="00893222">
        <w:rPr>
          <w:rFonts w:cstheme="minorHAnsi"/>
        </w:rPr>
        <w:t xml:space="preserve">en andere </w:t>
      </w:r>
      <w:r w:rsidR="00C35C0C" w:rsidRPr="00893222">
        <w:rPr>
          <w:rFonts w:cstheme="minorHAnsi"/>
        </w:rPr>
        <w:t xml:space="preserve">bronnen van inzicht over de toekomst </w:t>
      </w:r>
      <w:r w:rsidR="00482EDA" w:rsidRPr="00893222">
        <w:rPr>
          <w:rFonts w:cstheme="minorHAnsi"/>
        </w:rPr>
        <w:t xml:space="preserve">toe te passen </w:t>
      </w:r>
      <w:r w:rsidR="00DC30AA" w:rsidRPr="00893222">
        <w:rPr>
          <w:rFonts w:cstheme="minorHAnsi"/>
        </w:rPr>
        <w:t>bij</w:t>
      </w:r>
      <w:r w:rsidR="00C35C0C" w:rsidRPr="00893222">
        <w:rPr>
          <w:rFonts w:cstheme="minorHAnsi"/>
        </w:rPr>
        <w:t xml:space="preserve"> het maken of actualiseren van een </w:t>
      </w:r>
      <w:r w:rsidR="00E16D3F">
        <w:rPr>
          <w:rFonts w:cstheme="minorHAnsi"/>
        </w:rPr>
        <w:t>o</w:t>
      </w:r>
      <w:r w:rsidR="00C35C0C" w:rsidRPr="00893222">
        <w:rPr>
          <w:rFonts w:cstheme="minorHAnsi"/>
        </w:rPr>
        <w:t>mgevingsvisie of een andere beleidsvisie</w:t>
      </w:r>
      <w:r w:rsidR="00482EDA" w:rsidRPr="00893222">
        <w:rPr>
          <w:rFonts w:cstheme="minorHAnsi"/>
        </w:rPr>
        <w:t>.</w:t>
      </w:r>
      <w:r w:rsidR="00AF3FDA" w:rsidRPr="00893222">
        <w:rPr>
          <w:rFonts w:cstheme="minorHAnsi"/>
        </w:rPr>
        <w:t xml:space="preserve"> </w:t>
      </w:r>
    </w:p>
    <w:p w14:paraId="4B8A6EF7" w14:textId="77777777" w:rsidR="000932F9" w:rsidRPr="00893222" w:rsidRDefault="000932F9" w:rsidP="005E2B99">
      <w:pPr>
        <w:spacing w:line="240" w:lineRule="auto"/>
        <w:rPr>
          <w:rFonts w:cstheme="minorHAnsi"/>
          <w:b/>
          <w:bCs/>
          <w:color w:val="538135" w:themeColor="accent6" w:themeShade="BF"/>
        </w:rPr>
      </w:pPr>
    </w:p>
    <w:p w14:paraId="1B6BEE60" w14:textId="77777777" w:rsidR="000932F9" w:rsidRPr="008A75F6" w:rsidRDefault="000932F9" w:rsidP="000932F9">
      <w:pPr>
        <w:spacing w:line="240" w:lineRule="auto"/>
        <w:rPr>
          <w:rFonts w:cstheme="minorHAnsi"/>
          <w:b/>
          <w:bCs/>
          <w:color w:val="538135" w:themeColor="accent6" w:themeShade="BF"/>
          <w:sz w:val="24"/>
          <w:szCs w:val="24"/>
        </w:rPr>
      </w:pPr>
      <w:r w:rsidRPr="008A75F6">
        <w:rPr>
          <w:rFonts w:cstheme="minorHAnsi"/>
          <w:b/>
          <w:bCs/>
          <w:color w:val="538135" w:themeColor="accent6" w:themeShade="BF"/>
          <w:sz w:val="24"/>
          <w:szCs w:val="24"/>
        </w:rPr>
        <w:t xml:space="preserve">Aanpak </w:t>
      </w:r>
    </w:p>
    <w:p w14:paraId="16A492F3" w14:textId="0BE1107D" w:rsidR="000932F9" w:rsidRPr="00893222" w:rsidRDefault="000932F9" w:rsidP="000932F9">
      <w:pPr>
        <w:spacing w:line="240" w:lineRule="auto"/>
        <w:rPr>
          <w:rFonts w:cstheme="minorHAnsi"/>
        </w:rPr>
      </w:pPr>
      <w:r w:rsidRPr="00893222">
        <w:rPr>
          <w:rFonts w:cstheme="minorHAnsi"/>
        </w:rPr>
        <w:t>De aanpak van de gebruikersworkshop bestaat uit beknopte</w:t>
      </w:r>
      <w:r w:rsidR="00893222">
        <w:rPr>
          <w:rFonts w:cstheme="minorHAnsi"/>
        </w:rPr>
        <w:t xml:space="preserve"> inleidingen</w:t>
      </w:r>
      <w:r w:rsidRPr="00893222">
        <w:rPr>
          <w:rFonts w:cstheme="minorHAnsi"/>
        </w:rPr>
        <w:t xml:space="preserve">, korte discussies, de deelnemers zelf laten oefenen en daarna met hen op de oefeningen reflecteren. De oefening met het gebruiken van de scenario’s voor het maken van een </w:t>
      </w:r>
      <w:r w:rsidR="00E16D3F">
        <w:rPr>
          <w:rFonts w:cstheme="minorHAnsi"/>
        </w:rPr>
        <w:t>o</w:t>
      </w:r>
      <w:r w:rsidRPr="00893222">
        <w:rPr>
          <w:rFonts w:cstheme="minorHAnsi"/>
        </w:rPr>
        <w:t xml:space="preserve">mgevingsvisie is </w:t>
      </w:r>
      <w:r w:rsidR="00893222">
        <w:rPr>
          <w:rFonts w:cstheme="minorHAnsi"/>
        </w:rPr>
        <w:t xml:space="preserve">gericht </w:t>
      </w:r>
      <w:r w:rsidRPr="00893222">
        <w:rPr>
          <w:rFonts w:cstheme="minorHAnsi"/>
        </w:rPr>
        <w:t xml:space="preserve">op een </w:t>
      </w:r>
      <w:ins w:id="0" w:author="Fidel Vernooy" w:date="2025-01-16T19:56:00Z" w16du:dateUtc="2025-01-16T18:56:00Z">
        <w:r w:rsidR="00111381">
          <w:rPr>
            <w:rFonts w:cstheme="minorHAnsi"/>
          </w:rPr>
          <w:t xml:space="preserve">gebied dat </w:t>
        </w:r>
      </w:ins>
      <w:del w:id="1" w:author="Fidel Vernooy" w:date="2025-01-16T19:56:00Z" w16du:dateUtc="2025-01-16T18:56:00Z">
        <w:r w:rsidRPr="00893222" w:rsidDel="00111381">
          <w:rPr>
            <w:rFonts w:cstheme="minorHAnsi"/>
          </w:rPr>
          <w:delText xml:space="preserve">case die </w:delText>
        </w:r>
      </w:del>
      <w:r w:rsidRPr="00893222">
        <w:rPr>
          <w:rFonts w:cstheme="minorHAnsi"/>
        </w:rPr>
        <w:t xml:space="preserve">voor de workshop al is bedacht en beschreven. De samenvattingen van de scenario’s worden op de </w:t>
      </w:r>
      <w:ins w:id="2" w:author="Fidel Vernooy" w:date="2025-01-16T19:57:00Z" w16du:dateUtc="2025-01-16T18:57:00Z">
        <w:r w:rsidR="00111381">
          <w:rPr>
            <w:rFonts w:cstheme="minorHAnsi"/>
          </w:rPr>
          <w:t>gebieds</w:t>
        </w:r>
      </w:ins>
      <w:del w:id="3" w:author="Fidel Vernooy" w:date="2025-01-16T19:57:00Z" w16du:dateUtc="2025-01-16T18:57:00Z">
        <w:r w:rsidRPr="00893222" w:rsidDel="00111381">
          <w:rPr>
            <w:rFonts w:cstheme="minorHAnsi"/>
          </w:rPr>
          <w:delText>case</w:delText>
        </w:r>
      </w:del>
      <w:r w:rsidRPr="00893222">
        <w:rPr>
          <w:rFonts w:cstheme="minorHAnsi"/>
        </w:rPr>
        <w:t xml:space="preserve">beschrijving afgestemd en voor het atelier naar de deelnemers gestuurd. Tijdens de oefening dienen de scenario’s als inspiratiebron en dus niet als keurslijf. De bedoeling is dat de deelnemers ook hun eigen kennis en inzichten inbrengen. </w:t>
      </w:r>
    </w:p>
    <w:p w14:paraId="5D73DB33" w14:textId="77777777" w:rsidR="000932F9" w:rsidRPr="00893222" w:rsidRDefault="000932F9" w:rsidP="005E2B99">
      <w:pPr>
        <w:spacing w:line="240" w:lineRule="auto"/>
        <w:rPr>
          <w:rFonts w:cstheme="minorHAnsi"/>
          <w:b/>
          <w:bCs/>
          <w:color w:val="538135" w:themeColor="accent6" w:themeShade="BF"/>
        </w:rPr>
      </w:pPr>
    </w:p>
    <w:p w14:paraId="527A8060" w14:textId="79FF97EA" w:rsidR="00F014DE" w:rsidRPr="008A75F6" w:rsidRDefault="002F0E95" w:rsidP="005E2B99">
      <w:pPr>
        <w:spacing w:line="240" w:lineRule="auto"/>
        <w:rPr>
          <w:rFonts w:cstheme="minorHAnsi"/>
          <w:b/>
          <w:bCs/>
          <w:color w:val="538135" w:themeColor="accent6" w:themeShade="BF"/>
          <w:sz w:val="24"/>
          <w:szCs w:val="24"/>
        </w:rPr>
      </w:pPr>
      <w:r w:rsidRPr="008A75F6">
        <w:rPr>
          <w:rFonts w:cstheme="minorHAnsi"/>
          <w:b/>
          <w:bCs/>
          <w:color w:val="538135" w:themeColor="accent6" w:themeShade="BF"/>
          <w:sz w:val="24"/>
          <w:szCs w:val="24"/>
        </w:rPr>
        <w:t>P</w:t>
      </w:r>
      <w:r w:rsidR="00F014DE" w:rsidRPr="008A75F6">
        <w:rPr>
          <w:rFonts w:cstheme="minorHAnsi"/>
          <w:b/>
          <w:bCs/>
          <w:color w:val="538135" w:themeColor="accent6" w:themeShade="BF"/>
          <w:sz w:val="24"/>
          <w:szCs w:val="24"/>
        </w:rPr>
        <w:t xml:space="preserve">rogramma </w:t>
      </w:r>
    </w:p>
    <w:p w14:paraId="210D2B7C" w14:textId="03BAB583" w:rsidR="002F0E95" w:rsidRPr="00893222" w:rsidRDefault="00E009AB" w:rsidP="005E2B99">
      <w:pPr>
        <w:spacing w:line="240" w:lineRule="auto"/>
        <w:rPr>
          <w:rFonts w:cstheme="minorHAnsi"/>
          <w:b/>
          <w:bCs/>
          <w:i/>
          <w:iCs/>
        </w:rPr>
      </w:pPr>
      <w:r w:rsidRPr="00893222">
        <w:rPr>
          <w:rFonts w:cstheme="minorHAnsi"/>
          <w:b/>
          <w:bCs/>
          <w:i/>
          <w:iCs/>
        </w:rPr>
        <w:t>13</w:t>
      </w:r>
      <w:r w:rsidR="002F0E95" w:rsidRPr="00893222">
        <w:rPr>
          <w:rFonts w:cstheme="minorHAnsi"/>
          <w:b/>
          <w:bCs/>
          <w:i/>
          <w:iCs/>
        </w:rPr>
        <w:t>:</w:t>
      </w:r>
      <w:r w:rsidRPr="00893222">
        <w:rPr>
          <w:rFonts w:cstheme="minorHAnsi"/>
          <w:b/>
          <w:bCs/>
          <w:i/>
          <w:iCs/>
        </w:rPr>
        <w:t>0</w:t>
      </w:r>
      <w:r w:rsidR="002F0E95" w:rsidRPr="00893222">
        <w:rPr>
          <w:rFonts w:cstheme="minorHAnsi"/>
          <w:b/>
          <w:bCs/>
          <w:i/>
          <w:iCs/>
        </w:rPr>
        <w:t>0 – 1</w:t>
      </w:r>
      <w:r w:rsidRPr="00893222">
        <w:rPr>
          <w:rFonts w:cstheme="minorHAnsi"/>
          <w:b/>
          <w:bCs/>
          <w:i/>
          <w:iCs/>
        </w:rPr>
        <w:t>3</w:t>
      </w:r>
      <w:r w:rsidR="002F0E95" w:rsidRPr="00893222">
        <w:rPr>
          <w:rFonts w:cstheme="minorHAnsi"/>
          <w:b/>
          <w:bCs/>
          <w:i/>
          <w:iCs/>
        </w:rPr>
        <w:t>:</w:t>
      </w:r>
      <w:r w:rsidRPr="00893222">
        <w:rPr>
          <w:rFonts w:cstheme="minorHAnsi"/>
          <w:b/>
          <w:bCs/>
          <w:i/>
          <w:iCs/>
        </w:rPr>
        <w:t>1</w:t>
      </w:r>
      <w:r w:rsidR="00025735" w:rsidRPr="00893222">
        <w:rPr>
          <w:rFonts w:cstheme="minorHAnsi"/>
          <w:b/>
          <w:bCs/>
          <w:i/>
          <w:iCs/>
        </w:rPr>
        <w:t>0</w:t>
      </w:r>
      <w:r w:rsidR="002F0E95" w:rsidRPr="00893222">
        <w:rPr>
          <w:rFonts w:cstheme="minorHAnsi"/>
          <w:b/>
          <w:bCs/>
          <w:i/>
          <w:iCs/>
        </w:rPr>
        <w:t xml:space="preserve"> Welkom en programma</w:t>
      </w:r>
    </w:p>
    <w:p w14:paraId="499F4988" w14:textId="2E5CAB29" w:rsidR="00025735" w:rsidRPr="00893222" w:rsidRDefault="006134E9" w:rsidP="00833907">
      <w:pPr>
        <w:pStyle w:val="Lijstalinea"/>
        <w:numPr>
          <w:ilvl w:val="0"/>
          <w:numId w:val="23"/>
        </w:numPr>
        <w:spacing w:line="240" w:lineRule="auto"/>
        <w:rPr>
          <w:rFonts w:cstheme="minorHAnsi"/>
        </w:rPr>
      </w:pPr>
      <w:r w:rsidRPr="00893222">
        <w:rPr>
          <w:rFonts w:cstheme="minorHAnsi"/>
        </w:rPr>
        <w:t xml:space="preserve">De voorzitter </w:t>
      </w:r>
      <w:r w:rsidR="00025735" w:rsidRPr="00893222">
        <w:rPr>
          <w:rFonts w:cstheme="minorHAnsi"/>
        </w:rPr>
        <w:t xml:space="preserve">heet </w:t>
      </w:r>
      <w:r w:rsidRPr="00893222">
        <w:rPr>
          <w:rFonts w:cstheme="minorHAnsi"/>
        </w:rPr>
        <w:t xml:space="preserve">de </w:t>
      </w:r>
      <w:r w:rsidR="00025735" w:rsidRPr="00893222">
        <w:rPr>
          <w:rFonts w:cstheme="minorHAnsi"/>
        </w:rPr>
        <w:t xml:space="preserve">deelnemers welkom, licht de aanleiding, het doel en de aanpak van </w:t>
      </w:r>
      <w:r w:rsidRPr="00893222">
        <w:rPr>
          <w:rFonts w:cstheme="minorHAnsi"/>
        </w:rPr>
        <w:t xml:space="preserve">de gebruikersworkshop </w:t>
      </w:r>
      <w:r w:rsidR="00025735" w:rsidRPr="00893222">
        <w:rPr>
          <w:rFonts w:cstheme="minorHAnsi"/>
        </w:rPr>
        <w:t>toe</w:t>
      </w:r>
      <w:r w:rsidRPr="00893222">
        <w:rPr>
          <w:rFonts w:cstheme="minorHAnsi"/>
        </w:rPr>
        <w:t xml:space="preserve"> en </w:t>
      </w:r>
      <w:r w:rsidR="00025735" w:rsidRPr="00893222">
        <w:rPr>
          <w:rFonts w:cstheme="minorHAnsi"/>
        </w:rPr>
        <w:t>loopt door het programma</w:t>
      </w:r>
      <w:r w:rsidR="00AF3FDA" w:rsidRPr="00893222">
        <w:rPr>
          <w:rFonts w:cstheme="minorHAnsi"/>
        </w:rPr>
        <w:t xml:space="preserve">. </w:t>
      </w:r>
    </w:p>
    <w:p w14:paraId="2C13E339" w14:textId="2DFDD64F" w:rsidR="00025735" w:rsidRPr="00893222" w:rsidRDefault="00F014DE" w:rsidP="005E2B99">
      <w:pPr>
        <w:spacing w:line="240" w:lineRule="auto"/>
        <w:rPr>
          <w:rFonts w:cstheme="minorHAnsi"/>
          <w:b/>
          <w:bCs/>
          <w:i/>
          <w:iCs/>
        </w:rPr>
      </w:pPr>
      <w:r w:rsidRPr="00893222">
        <w:rPr>
          <w:rFonts w:cstheme="minorHAnsi"/>
          <w:b/>
          <w:bCs/>
          <w:i/>
          <w:iCs/>
        </w:rPr>
        <w:t>1</w:t>
      </w:r>
      <w:r w:rsidR="00E009AB" w:rsidRPr="00893222">
        <w:rPr>
          <w:rFonts w:cstheme="minorHAnsi"/>
          <w:b/>
          <w:bCs/>
          <w:i/>
          <w:iCs/>
        </w:rPr>
        <w:t>3</w:t>
      </w:r>
      <w:r w:rsidR="002F6360" w:rsidRPr="00893222">
        <w:rPr>
          <w:rFonts w:cstheme="minorHAnsi"/>
          <w:b/>
          <w:bCs/>
          <w:i/>
          <w:iCs/>
        </w:rPr>
        <w:t>:</w:t>
      </w:r>
      <w:r w:rsidR="00E009AB" w:rsidRPr="00893222">
        <w:rPr>
          <w:rFonts w:cstheme="minorHAnsi"/>
          <w:b/>
          <w:bCs/>
          <w:i/>
          <w:iCs/>
        </w:rPr>
        <w:t>1</w:t>
      </w:r>
      <w:r w:rsidR="00025735" w:rsidRPr="00893222">
        <w:rPr>
          <w:rFonts w:cstheme="minorHAnsi"/>
          <w:b/>
          <w:bCs/>
          <w:i/>
          <w:iCs/>
        </w:rPr>
        <w:t>0</w:t>
      </w:r>
      <w:r w:rsidR="002F0E95" w:rsidRPr="00893222">
        <w:rPr>
          <w:rFonts w:cstheme="minorHAnsi"/>
          <w:b/>
          <w:bCs/>
          <w:i/>
          <w:iCs/>
        </w:rPr>
        <w:t xml:space="preserve"> – </w:t>
      </w:r>
      <w:r w:rsidRPr="00893222">
        <w:rPr>
          <w:rFonts w:cstheme="minorHAnsi"/>
          <w:b/>
          <w:bCs/>
          <w:i/>
          <w:iCs/>
        </w:rPr>
        <w:t>1</w:t>
      </w:r>
      <w:r w:rsidR="00E009AB" w:rsidRPr="00893222">
        <w:rPr>
          <w:rFonts w:cstheme="minorHAnsi"/>
          <w:b/>
          <w:bCs/>
          <w:i/>
          <w:iCs/>
        </w:rPr>
        <w:t>4</w:t>
      </w:r>
      <w:r w:rsidR="002F0E95" w:rsidRPr="00893222">
        <w:rPr>
          <w:rFonts w:cstheme="minorHAnsi"/>
          <w:b/>
          <w:bCs/>
          <w:i/>
          <w:iCs/>
        </w:rPr>
        <w:t>:</w:t>
      </w:r>
      <w:r w:rsidR="00E009AB" w:rsidRPr="00893222">
        <w:rPr>
          <w:rFonts w:cstheme="minorHAnsi"/>
          <w:b/>
          <w:bCs/>
          <w:i/>
          <w:iCs/>
        </w:rPr>
        <w:t>00</w:t>
      </w:r>
      <w:r w:rsidR="002F0E95" w:rsidRPr="00893222">
        <w:rPr>
          <w:rFonts w:cstheme="minorHAnsi"/>
          <w:b/>
          <w:bCs/>
          <w:i/>
          <w:iCs/>
        </w:rPr>
        <w:t xml:space="preserve"> </w:t>
      </w:r>
      <w:r w:rsidRPr="00893222">
        <w:rPr>
          <w:rFonts w:cstheme="minorHAnsi"/>
          <w:b/>
          <w:bCs/>
          <w:i/>
          <w:iCs/>
        </w:rPr>
        <w:t xml:space="preserve">u </w:t>
      </w:r>
      <w:r w:rsidR="00BE2143" w:rsidRPr="00893222">
        <w:rPr>
          <w:rFonts w:cstheme="minorHAnsi"/>
          <w:b/>
          <w:bCs/>
          <w:i/>
          <w:iCs/>
        </w:rPr>
        <w:t xml:space="preserve">De </w:t>
      </w:r>
      <w:r w:rsidR="009D63F1" w:rsidRPr="00893222">
        <w:rPr>
          <w:rFonts w:cstheme="minorHAnsi"/>
          <w:b/>
          <w:bCs/>
          <w:i/>
          <w:iCs/>
        </w:rPr>
        <w:t xml:space="preserve">Ruimtelijke Verkenning </w:t>
      </w:r>
      <w:r w:rsidR="00BE2143" w:rsidRPr="00893222">
        <w:rPr>
          <w:rFonts w:cstheme="minorHAnsi"/>
          <w:b/>
          <w:bCs/>
          <w:i/>
          <w:iCs/>
        </w:rPr>
        <w:t xml:space="preserve">en het gebruik </w:t>
      </w:r>
      <w:r w:rsidR="00417EA3" w:rsidRPr="00893222">
        <w:rPr>
          <w:rFonts w:cstheme="minorHAnsi"/>
          <w:b/>
          <w:bCs/>
          <w:i/>
          <w:iCs/>
        </w:rPr>
        <w:t>voor</w:t>
      </w:r>
      <w:r w:rsidR="00DE1B78" w:rsidRPr="00893222">
        <w:rPr>
          <w:rFonts w:cstheme="minorHAnsi"/>
          <w:b/>
          <w:bCs/>
          <w:i/>
          <w:iCs/>
        </w:rPr>
        <w:t xml:space="preserve"> </w:t>
      </w:r>
      <w:r w:rsidR="00E16D3F">
        <w:rPr>
          <w:rFonts w:cstheme="minorHAnsi"/>
          <w:b/>
          <w:bCs/>
          <w:i/>
          <w:iCs/>
        </w:rPr>
        <w:t>o</w:t>
      </w:r>
      <w:r w:rsidR="00DE1B78" w:rsidRPr="00893222">
        <w:rPr>
          <w:rFonts w:cstheme="minorHAnsi"/>
          <w:b/>
          <w:bCs/>
          <w:i/>
          <w:iCs/>
        </w:rPr>
        <w:t>mgevings</w:t>
      </w:r>
      <w:r w:rsidR="00417EA3" w:rsidRPr="00893222">
        <w:rPr>
          <w:rFonts w:cstheme="minorHAnsi"/>
          <w:b/>
          <w:bCs/>
          <w:i/>
          <w:iCs/>
        </w:rPr>
        <w:t>visies</w:t>
      </w:r>
    </w:p>
    <w:p w14:paraId="78505A53" w14:textId="481791BD" w:rsidR="00C44EE8" w:rsidRPr="00893222" w:rsidRDefault="006134E9" w:rsidP="005E2B99">
      <w:pPr>
        <w:pStyle w:val="Lijstalinea"/>
        <w:numPr>
          <w:ilvl w:val="0"/>
          <w:numId w:val="14"/>
        </w:numPr>
        <w:spacing w:line="240" w:lineRule="auto"/>
        <w:rPr>
          <w:rFonts w:cstheme="minorHAnsi"/>
        </w:rPr>
      </w:pPr>
      <w:r w:rsidRPr="00893222">
        <w:rPr>
          <w:rFonts w:cstheme="minorHAnsi"/>
        </w:rPr>
        <w:t xml:space="preserve">Een organisator geeft een </w:t>
      </w:r>
      <w:r w:rsidR="009D63F1" w:rsidRPr="00893222">
        <w:rPr>
          <w:rFonts w:cstheme="minorHAnsi"/>
        </w:rPr>
        <w:t>present</w:t>
      </w:r>
      <w:r w:rsidR="004E3350" w:rsidRPr="00893222">
        <w:rPr>
          <w:rFonts w:cstheme="minorHAnsi"/>
        </w:rPr>
        <w:t>at</w:t>
      </w:r>
      <w:r w:rsidR="00AF3FDA" w:rsidRPr="00893222">
        <w:rPr>
          <w:rFonts w:cstheme="minorHAnsi"/>
        </w:rPr>
        <w:t>ie</w:t>
      </w:r>
      <w:r w:rsidR="004E3350" w:rsidRPr="00893222">
        <w:rPr>
          <w:rFonts w:cstheme="minorHAnsi"/>
        </w:rPr>
        <w:t xml:space="preserve"> </w:t>
      </w:r>
      <w:r w:rsidR="002A4B5F" w:rsidRPr="00893222">
        <w:rPr>
          <w:rFonts w:cstheme="minorHAnsi"/>
        </w:rPr>
        <w:t xml:space="preserve">over </w:t>
      </w:r>
      <w:r w:rsidRPr="00893222">
        <w:rPr>
          <w:rFonts w:cstheme="minorHAnsi"/>
        </w:rPr>
        <w:t xml:space="preserve">de </w:t>
      </w:r>
      <w:r w:rsidR="00E15D5D" w:rsidRPr="00893222">
        <w:rPr>
          <w:rFonts w:cstheme="minorHAnsi"/>
        </w:rPr>
        <w:t>scenario</w:t>
      </w:r>
      <w:r w:rsidRPr="00893222">
        <w:rPr>
          <w:rFonts w:cstheme="minorHAnsi"/>
        </w:rPr>
        <w:t>’s</w:t>
      </w:r>
      <w:r w:rsidR="00833907" w:rsidRPr="00893222">
        <w:rPr>
          <w:rFonts w:cstheme="minorHAnsi"/>
        </w:rPr>
        <w:t xml:space="preserve"> </w:t>
      </w:r>
      <w:r w:rsidR="00E77FEF" w:rsidRPr="00893222">
        <w:rPr>
          <w:rFonts w:cstheme="minorHAnsi"/>
        </w:rPr>
        <w:t xml:space="preserve">en </w:t>
      </w:r>
      <w:r w:rsidRPr="00893222">
        <w:rPr>
          <w:rFonts w:cstheme="minorHAnsi"/>
        </w:rPr>
        <w:t xml:space="preserve">de manier waarop zij bij het maken of actualiseren van een </w:t>
      </w:r>
      <w:r w:rsidR="00E16D3F">
        <w:rPr>
          <w:rFonts w:cstheme="minorHAnsi"/>
        </w:rPr>
        <w:t>o</w:t>
      </w:r>
      <w:r w:rsidR="002F6360" w:rsidRPr="00893222">
        <w:rPr>
          <w:rFonts w:cstheme="minorHAnsi"/>
        </w:rPr>
        <w:t>mgevings</w:t>
      </w:r>
      <w:r w:rsidR="00417EA3" w:rsidRPr="00893222">
        <w:rPr>
          <w:rFonts w:cstheme="minorHAnsi"/>
        </w:rPr>
        <w:t>visie</w:t>
      </w:r>
      <w:r w:rsidRPr="00893222">
        <w:rPr>
          <w:rFonts w:cstheme="minorHAnsi"/>
        </w:rPr>
        <w:t xml:space="preserve"> kunnen worden gebruikt</w:t>
      </w:r>
      <w:r w:rsidR="00AF3FDA" w:rsidRPr="00893222">
        <w:rPr>
          <w:rFonts w:cstheme="minorHAnsi"/>
        </w:rPr>
        <w:t xml:space="preserve">. </w:t>
      </w:r>
    </w:p>
    <w:p w14:paraId="2633B4D4" w14:textId="6C2194FD" w:rsidR="00C44EE8" w:rsidRPr="00893222" w:rsidRDefault="00C15E04" w:rsidP="005E2B99">
      <w:pPr>
        <w:pStyle w:val="Lijstalinea"/>
        <w:numPr>
          <w:ilvl w:val="0"/>
          <w:numId w:val="14"/>
        </w:numPr>
        <w:spacing w:line="240" w:lineRule="auto"/>
        <w:rPr>
          <w:rFonts w:cstheme="minorHAnsi"/>
        </w:rPr>
      </w:pPr>
      <w:r w:rsidRPr="00893222">
        <w:rPr>
          <w:rFonts w:cstheme="minorHAnsi"/>
        </w:rPr>
        <w:t xml:space="preserve">Hij </w:t>
      </w:r>
      <w:r w:rsidR="00B85045" w:rsidRPr="00893222">
        <w:rPr>
          <w:rFonts w:cstheme="minorHAnsi"/>
        </w:rPr>
        <w:t xml:space="preserve">of zij </w:t>
      </w:r>
      <w:r w:rsidR="009D63F1" w:rsidRPr="00893222">
        <w:rPr>
          <w:rFonts w:cstheme="minorHAnsi"/>
        </w:rPr>
        <w:t>present</w:t>
      </w:r>
      <w:r w:rsidR="00C608BA" w:rsidRPr="00893222">
        <w:rPr>
          <w:rFonts w:cstheme="minorHAnsi"/>
        </w:rPr>
        <w:t xml:space="preserve">eert </w:t>
      </w:r>
      <w:r w:rsidR="00BE2143" w:rsidRPr="00893222">
        <w:rPr>
          <w:rFonts w:cstheme="minorHAnsi"/>
        </w:rPr>
        <w:t xml:space="preserve">de </w:t>
      </w:r>
      <w:r w:rsidR="00B85045" w:rsidRPr="00893222">
        <w:rPr>
          <w:rFonts w:cstheme="minorHAnsi"/>
        </w:rPr>
        <w:t>verhaallijnen, de visualiseringen en de voornaamste cijfers van de scenario’s; de presentatie is gefocust op de thema’s die in de case belangrijk zijn</w:t>
      </w:r>
      <w:r w:rsidR="00AF3FDA" w:rsidRPr="00893222">
        <w:rPr>
          <w:rFonts w:cstheme="minorHAnsi"/>
        </w:rPr>
        <w:t xml:space="preserve">. </w:t>
      </w:r>
    </w:p>
    <w:p w14:paraId="64C56220" w14:textId="305851EB" w:rsidR="0027600B" w:rsidRPr="00893222" w:rsidRDefault="00B85045" w:rsidP="005E2B99">
      <w:pPr>
        <w:pStyle w:val="Lijstalinea"/>
        <w:numPr>
          <w:ilvl w:val="0"/>
          <w:numId w:val="14"/>
        </w:numPr>
        <w:spacing w:line="240" w:lineRule="auto"/>
        <w:rPr>
          <w:rFonts w:cstheme="minorHAnsi"/>
        </w:rPr>
      </w:pPr>
      <w:r w:rsidRPr="00893222">
        <w:rPr>
          <w:rFonts w:cstheme="minorHAnsi"/>
        </w:rPr>
        <w:t xml:space="preserve">Een organisator of een beleidsmaker die aan de workshop deelneemt geeft een </w:t>
      </w:r>
      <w:r w:rsidR="0027600B" w:rsidRPr="00893222">
        <w:rPr>
          <w:rFonts w:cstheme="minorHAnsi"/>
        </w:rPr>
        <w:t xml:space="preserve">korte presentatie over </w:t>
      </w:r>
      <w:ins w:id="4" w:author="Fidel Vernooy" w:date="2025-01-16T19:57:00Z" w16du:dateUtc="2025-01-16T18:57:00Z">
        <w:r w:rsidR="00111381">
          <w:rPr>
            <w:rFonts w:cstheme="minorHAnsi"/>
          </w:rPr>
          <w:t>het gebied</w:t>
        </w:r>
      </w:ins>
      <w:del w:id="5" w:author="Fidel Vernooy" w:date="2025-01-16T19:57:00Z" w16du:dateUtc="2025-01-16T18:57:00Z">
        <w:r w:rsidR="0027600B" w:rsidRPr="00893222" w:rsidDel="00111381">
          <w:rPr>
            <w:rFonts w:cstheme="minorHAnsi"/>
          </w:rPr>
          <w:delText>de case</w:delText>
        </w:r>
      </w:del>
      <w:r w:rsidR="00850195" w:rsidRPr="00893222">
        <w:rPr>
          <w:rFonts w:cstheme="minorHAnsi"/>
        </w:rPr>
        <w:t xml:space="preserve">. </w:t>
      </w:r>
    </w:p>
    <w:p w14:paraId="00CE16D9" w14:textId="464A483D" w:rsidR="0027600B" w:rsidRPr="00893222" w:rsidRDefault="0027600B" w:rsidP="005E2B99">
      <w:pPr>
        <w:pStyle w:val="Lijstalinea"/>
        <w:numPr>
          <w:ilvl w:val="0"/>
          <w:numId w:val="14"/>
        </w:numPr>
        <w:spacing w:line="240" w:lineRule="auto"/>
        <w:rPr>
          <w:rFonts w:cstheme="minorHAnsi"/>
        </w:rPr>
      </w:pPr>
      <w:r w:rsidRPr="00893222">
        <w:rPr>
          <w:rFonts w:cstheme="minorHAnsi"/>
        </w:rPr>
        <w:t xml:space="preserve">De deelnemers kunnen vragen stellen en ervaringen met het gebruiken van scenario’s bij de ontwikkeling of aanscherping van een </w:t>
      </w:r>
      <w:r w:rsidR="00E16D3F">
        <w:rPr>
          <w:rFonts w:cstheme="minorHAnsi"/>
        </w:rPr>
        <w:t>o</w:t>
      </w:r>
      <w:r w:rsidR="00B85045" w:rsidRPr="00893222">
        <w:rPr>
          <w:rFonts w:cstheme="minorHAnsi"/>
        </w:rPr>
        <w:t>mgevings</w:t>
      </w:r>
      <w:r w:rsidRPr="00893222">
        <w:rPr>
          <w:rFonts w:cstheme="minorHAnsi"/>
        </w:rPr>
        <w:t xml:space="preserve">visie uitwisselen. </w:t>
      </w:r>
    </w:p>
    <w:p w14:paraId="7D4F2B5D" w14:textId="4B28DA5F" w:rsidR="0027600B" w:rsidRPr="00893222" w:rsidRDefault="00B85045" w:rsidP="005E2B99">
      <w:pPr>
        <w:pStyle w:val="Lijstalinea"/>
        <w:numPr>
          <w:ilvl w:val="0"/>
          <w:numId w:val="14"/>
        </w:numPr>
        <w:spacing w:line="240" w:lineRule="auto"/>
        <w:rPr>
          <w:rFonts w:cstheme="minorHAnsi"/>
        </w:rPr>
      </w:pPr>
      <w:r w:rsidRPr="00893222">
        <w:rPr>
          <w:rFonts w:cstheme="minorHAnsi"/>
        </w:rPr>
        <w:t xml:space="preserve">Een organisator </w:t>
      </w:r>
      <w:r w:rsidR="0027600B" w:rsidRPr="00893222">
        <w:rPr>
          <w:rFonts w:cstheme="minorHAnsi"/>
        </w:rPr>
        <w:t xml:space="preserve">noteert de opmerkingen die de deelnemers maken op een flap. </w:t>
      </w:r>
    </w:p>
    <w:p w14:paraId="6B000C6B" w14:textId="77777777" w:rsidR="000932F9" w:rsidRPr="00893222" w:rsidRDefault="000932F9" w:rsidP="005E2B99">
      <w:pPr>
        <w:spacing w:line="240" w:lineRule="auto"/>
        <w:rPr>
          <w:rFonts w:cstheme="minorHAnsi"/>
          <w:b/>
          <w:bCs/>
          <w:i/>
          <w:iCs/>
        </w:rPr>
      </w:pPr>
    </w:p>
    <w:p w14:paraId="2AA319DF" w14:textId="2608D251" w:rsidR="00F014DE" w:rsidRPr="00893222" w:rsidRDefault="00BE2143" w:rsidP="005E2B99">
      <w:pPr>
        <w:spacing w:line="240" w:lineRule="auto"/>
        <w:rPr>
          <w:rFonts w:cstheme="minorHAnsi"/>
          <w:b/>
          <w:bCs/>
          <w:i/>
          <w:iCs/>
        </w:rPr>
      </w:pPr>
      <w:r w:rsidRPr="00893222">
        <w:rPr>
          <w:rFonts w:cstheme="minorHAnsi"/>
          <w:b/>
          <w:bCs/>
          <w:i/>
          <w:iCs/>
        </w:rPr>
        <w:lastRenderedPageBreak/>
        <w:t>1</w:t>
      </w:r>
      <w:r w:rsidR="00E009AB" w:rsidRPr="00893222">
        <w:rPr>
          <w:rFonts w:cstheme="minorHAnsi"/>
          <w:b/>
          <w:bCs/>
          <w:i/>
          <w:iCs/>
        </w:rPr>
        <w:t>4</w:t>
      </w:r>
      <w:r w:rsidRPr="00893222">
        <w:rPr>
          <w:rFonts w:cstheme="minorHAnsi"/>
          <w:b/>
          <w:bCs/>
          <w:i/>
          <w:iCs/>
        </w:rPr>
        <w:t>:</w:t>
      </w:r>
      <w:r w:rsidR="00E009AB" w:rsidRPr="00893222">
        <w:rPr>
          <w:rFonts w:cstheme="minorHAnsi"/>
          <w:b/>
          <w:bCs/>
          <w:i/>
          <w:iCs/>
        </w:rPr>
        <w:t>0</w:t>
      </w:r>
      <w:r w:rsidR="001A1778" w:rsidRPr="00893222">
        <w:rPr>
          <w:rFonts w:cstheme="minorHAnsi"/>
          <w:b/>
          <w:bCs/>
          <w:i/>
          <w:iCs/>
        </w:rPr>
        <w:t>0</w:t>
      </w:r>
      <w:r w:rsidRPr="00893222">
        <w:rPr>
          <w:rFonts w:cstheme="minorHAnsi"/>
          <w:b/>
          <w:bCs/>
          <w:i/>
          <w:iCs/>
        </w:rPr>
        <w:t xml:space="preserve"> – 1</w:t>
      </w:r>
      <w:r w:rsidR="00E009AB" w:rsidRPr="00893222">
        <w:rPr>
          <w:rFonts w:cstheme="minorHAnsi"/>
          <w:b/>
          <w:bCs/>
          <w:i/>
          <w:iCs/>
        </w:rPr>
        <w:t>5</w:t>
      </w:r>
      <w:r w:rsidRPr="00893222">
        <w:rPr>
          <w:rFonts w:cstheme="minorHAnsi"/>
          <w:b/>
          <w:bCs/>
          <w:i/>
          <w:iCs/>
        </w:rPr>
        <w:t>:</w:t>
      </w:r>
      <w:r w:rsidR="00E009AB" w:rsidRPr="00893222">
        <w:rPr>
          <w:rFonts w:cstheme="minorHAnsi"/>
          <w:b/>
          <w:bCs/>
          <w:i/>
          <w:iCs/>
        </w:rPr>
        <w:t>0</w:t>
      </w:r>
      <w:r w:rsidRPr="00893222">
        <w:rPr>
          <w:rFonts w:cstheme="minorHAnsi"/>
          <w:b/>
          <w:bCs/>
          <w:i/>
          <w:iCs/>
        </w:rPr>
        <w:t xml:space="preserve">0 u </w:t>
      </w:r>
      <w:r w:rsidR="00444130" w:rsidRPr="00893222">
        <w:rPr>
          <w:rFonts w:cstheme="minorHAnsi"/>
          <w:b/>
          <w:bCs/>
          <w:i/>
          <w:iCs/>
        </w:rPr>
        <w:t xml:space="preserve">Oefening, ronde </w:t>
      </w:r>
      <w:r w:rsidR="004D76DE">
        <w:rPr>
          <w:rFonts w:cstheme="minorHAnsi"/>
          <w:b/>
          <w:bCs/>
          <w:i/>
          <w:iCs/>
        </w:rPr>
        <w:t>I</w:t>
      </w:r>
      <w:r w:rsidRPr="00893222">
        <w:rPr>
          <w:rFonts w:cstheme="minorHAnsi"/>
          <w:b/>
          <w:bCs/>
          <w:i/>
          <w:iCs/>
        </w:rPr>
        <w:t xml:space="preserve">: </w:t>
      </w:r>
      <w:r w:rsidR="00444130" w:rsidRPr="00893222">
        <w:rPr>
          <w:rFonts w:cstheme="minorHAnsi"/>
          <w:b/>
          <w:bCs/>
          <w:i/>
          <w:iCs/>
        </w:rPr>
        <w:t>de nationale s</w:t>
      </w:r>
      <w:r w:rsidR="000B093F" w:rsidRPr="00893222">
        <w:rPr>
          <w:rFonts w:cstheme="minorHAnsi"/>
          <w:b/>
          <w:bCs/>
          <w:i/>
          <w:iCs/>
        </w:rPr>
        <w:t xml:space="preserve">cenario’s naar </w:t>
      </w:r>
      <w:ins w:id="6" w:author="Fidel Vernooy" w:date="2025-01-16T19:57:00Z" w16du:dateUtc="2025-01-16T18:57:00Z">
        <w:r w:rsidR="00111381">
          <w:rPr>
            <w:rFonts w:cstheme="minorHAnsi"/>
            <w:b/>
            <w:bCs/>
            <w:i/>
            <w:iCs/>
          </w:rPr>
          <w:t xml:space="preserve">het gebied </w:t>
        </w:r>
      </w:ins>
      <w:del w:id="7" w:author="Fidel Vernooy" w:date="2025-01-16T19:57:00Z" w16du:dateUtc="2025-01-16T18:57:00Z">
        <w:r w:rsidR="00444130" w:rsidRPr="00893222" w:rsidDel="00111381">
          <w:rPr>
            <w:rFonts w:cstheme="minorHAnsi"/>
            <w:b/>
            <w:bCs/>
            <w:i/>
            <w:iCs/>
          </w:rPr>
          <w:delText xml:space="preserve">de </w:delText>
        </w:r>
        <w:r w:rsidR="000B093F" w:rsidRPr="00893222" w:rsidDel="00111381">
          <w:rPr>
            <w:rFonts w:cstheme="minorHAnsi"/>
            <w:b/>
            <w:bCs/>
            <w:i/>
            <w:iCs/>
          </w:rPr>
          <w:delText xml:space="preserve">case </w:delText>
        </w:r>
      </w:del>
      <w:r w:rsidR="000B093F" w:rsidRPr="00893222">
        <w:rPr>
          <w:rFonts w:cstheme="minorHAnsi"/>
          <w:b/>
          <w:bCs/>
          <w:i/>
          <w:iCs/>
        </w:rPr>
        <w:t>vertalen</w:t>
      </w:r>
    </w:p>
    <w:p w14:paraId="198303FC" w14:textId="444484F7" w:rsidR="00C44EE8" w:rsidRPr="00893222" w:rsidRDefault="0037090F" w:rsidP="005E2B99">
      <w:pPr>
        <w:pStyle w:val="Lijstalinea"/>
        <w:numPr>
          <w:ilvl w:val="0"/>
          <w:numId w:val="15"/>
        </w:numPr>
        <w:spacing w:line="240" w:lineRule="auto"/>
        <w:rPr>
          <w:rFonts w:cstheme="minorHAnsi"/>
        </w:rPr>
      </w:pPr>
      <w:r w:rsidRPr="00893222">
        <w:rPr>
          <w:rFonts w:cstheme="minorHAnsi"/>
        </w:rPr>
        <w:t xml:space="preserve">Een organisator geeft </w:t>
      </w:r>
      <w:r w:rsidR="00FE3179" w:rsidRPr="00893222">
        <w:rPr>
          <w:rFonts w:cstheme="minorHAnsi"/>
        </w:rPr>
        <w:t xml:space="preserve">een </w:t>
      </w:r>
      <w:r w:rsidR="004E14DB" w:rsidRPr="00893222">
        <w:rPr>
          <w:rFonts w:cstheme="minorHAnsi"/>
        </w:rPr>
        <w:t xml:space="preserve">bondige </w:t>
      </w:r>
      <w:r w:rsidR="00C1772E">
        <w:rPr>
          <w:rFonts w:cstheme="minorHAnsi"/>
        </w:rPr>
        <w:t xml:space="preserve">en beeldende </w:t>
      </w:r>
      <w:r w:rsidR="00FE3179" w:rsidRPr="00893222">
        <w:rPr>
          <w:rFonts w:cstheme="minorHAnsi"/>
        </w:rPr>
        <w:t xml:space="preserve">presentatie over de </w:t>
      </w:r>
      <w:r w:rsidR="004E14DB" w:rsidRPr="00893222">
        <w:rPr>
          <w:rFonts w:cstheme="minorHAnsi"/>
        </w:rPr>
        <w:t xml:space="preserve">aanpak </w:t>
      </w:r>
      <w:r w:rsidR="00FE3179" w:rsidRPr="00893222">
        <w:rPr>
          <w:rFonts w:cstheme="minorHAnsi"/>
        </w:rPr>
        <w:t xml:space="preserve">van </w:t>
      </w:r>
      <w:r w:rsidR="004E14DB" w:rsidRPr="00893222">
        <w:rPr>
          <w:rFonts w:cstheme="minorHAnsi"/>
        </w:rPr>
        <w:t xml:space="preserve">het werken </w:t>
      </w:r>
      <w:r w:rsidR="00C65492" w:rsidRPr="00893222">
        <w:rPr>
          <w:rFonts w:cstheme="minorHAnsi"/>
        </w:rPr>
        <w:t>in de groepen</w:t>
      </w:r>
      <w:r w:rsidR="004E14DB" w:rsidRPr="00893222">
        <w:rPr>
          <w:rFonts w:cstheme="minorHAnsi"/>
        </w:rPr>
        <w:t xml:space="preserve"> en de spelregels die hierbij gelden</w:t>
      </w:r>
      <w:r w:rsidR="00AF3FDA" w:rsidRPr="00893222">
        <w:rPr>
          <w:rFonts w:cstheme="minorHAnsi"/>
        </w:rPr>
        <w:t xml:space="preserve">. </w:t>
      </w:r>
    </w:p>
    <w:p w14:paraId="2F1E90B0" w14:textId="0B3DFD5F" w:rsidR="004E14DB" w:rsidRPr="00893222" w:rsidRDefault="00BE2143" w:rsidP="005E2B99">
      <w:pPr>
        <w:pStyle w:val="Lijstalinea"/>
        <w:numPr>
          <w:ilvl w:val="0"/>
          <w:numId w:val="15"/>
        </w:numPr>
        <w:spacing w:line="240" w:lineRule="auto"/>
        <w:rPr>
          <w:rFonts w:cstheme="minorHAnsi"/>
        </w:rPr>
      </w:pPr>
      <w:r w:rsidRPr="00893222">
        <w:rPr>
          <w:rFonts w:cstheme="minorHAnsi"/>
        </w:rPr>
        <w:t>De deelnemers verdelen zich over vier groepen (</w:t>
      </w:r>
      <w:r w:rsidR="0037090F" w:rsidRPr="00893222">
        <w:rPr>
          <w:rFonts w:cstheme="minorHAnsi"/>
        </w:rPr>
        <w:t xml:space="preserve">een groep voor elk scenario, </w:t>
      </w:r>
      <w:r w:rsidRPr="00893222">
        <w:rPr>
          <w:rFonts w:cstheme="minorHAnsi"/>
        </w:rPr>
        <w:t>de groepen zijn vooraf ingedeeld)</w:t>
      </w:r>
      <w:r w:rsidR="004E14DB" w:rsidRPr="00893222">
        <w:rPr>
          <w:rFonts w:cstheme="minorHAnsi"/>
        </w:rPr>
        <w:t xml:space="preserve"> en stellen zich kort aan elkaar voor. </w:t>
      </w:r>
    </w:p>
    <w:p w14:paraId="35395055" w14:textId="28615843" w:rsidR="00C44EE8" w:rsidRPr="00893222" w:rsidRDefault="00A22AA6" w:rsidP="001D11CB">
      <w:pPr>
        <w:pStyle w:val="Lijstalinea"/>
        <w:numPr>
          <w:ilvl w:val="0"/>
          <w:numId w:val="15"/>
        </w:numPr>
        <w:spacing w:line="240" w:lineRule="auto"/>
        <w:rPr>
          <w:rFonts w:cstheme="minorHAnsi"/>
        </w:rPr>
      </w:pPr>
      <w:r w:rsidRPr="00893222">
        <w:rPr>
          <w:rFonts w:cstheme="minorHAnsi"/>
        </w:rPr>
        <w:t xml:space="preserve">Per groep is er een </w:t>
      </w:r>
      <w:r w:rsidR="004473A5" w:rsidRPr="00893222">
        <w:rPr>
          <w:rFonts w:cstheme="minorHAnsi"/>
        </w:rPr>
        <w:t>organisator</w:t>
      </w:r>
      <w:r w:rsidRPr="00893222">
        <w:rPr>
          <w:rFonts w:cstheme="minorHAnsi"/>
        </w:rPr>
        <w:t xml:space="preserve"> die </w:t>
      </w:r>
      <w:r w:rsidR="004473A5" w:rsidRPr="00893222">
        <w:rPr>
          <w:rFonts w:cstheme="minorHAnsi"/>
        </w:rPr>
        <w:t xml:space="preserve">het gesprek </w:t>
      </w:r>
      <w:r w:rsidRPr="00893222">
        <w:rPr>
          <w:rFonts w:cstheme="minorHAnsi"/>
        </w:rPr>
        <w:t xml:space="preserve">leidt en de voortgang in de </w:t>
      </w:r>
      <w:r w:rsidR="003B1A3B" w:rsidRPr="00893222">
        <w:rPr>
          <w:rFonts w:cstheme="minorHAnsi"/>
        </w:rPr>
        <w:t>groep</w:t>
      </w:r>
      <w:r w:rsidRPr="00893222">
        <w:rPr>
          <w:rFonts w:cstheme="minorHAnsi"/>
        </w:rPr>
        <w:t xml:space="preserve"> bewaakt en wanneer nodig stimuleert</w:t>
      </w:r>
      <w:r w:rsidR="00AF3FDA" w:rsidRPr="00893222">
        <w:rPr>
          <w:rFonts w:cstheme="minorHAnsi"/>
        </w:rPr>
        <w:t xml:space="preserve">. </w:t>
      </w:r>
    </w:p>
    <w:p w14:paraId="18F7A2C3" w14:textId="6AA65D67" w:rsidR="00C44EE8" w:rsidRPr="00893222" w:rsidRDefault="00481EE5" w:rsidP="005E2B99">
      <w:pPr>
        <w:pStyle w:val="Lijstalinea"/>
        <w:numPr>
          <w:ilvl w:val="0"/>
          <w:numId w:val="15"/>
        </w:numPr>
        <w:spacing w:line="240" w:lineRule="auto"/>
        <w:rPr>
          <w:rFonts w:cstheme="minorHAnsi"/>
        </w:rPr>
      </w:pPr>
      <w:r w:rsidRPr="00893222">
        <w:rPr>
          <w:rFonts w:cstheme="minorHAnsi"/>
        </w:rPr>
        <w:t>E</w:t>
      </w:r>
      <w:r w:rsidR="00F014DE" w:rsidRPr="00893222">
        <w:rPr>
          <w:rFonts w:cstheme="minorHAnsi"/>
        </w:rPr>
        <w:t xml:space="preserve">lke groep </w:t>
      </w:r>
      <w:r w:rsidR="001C23CA" w:rsidRPr="00893222">
        <w:rPr>
          <w:rFonts w:cstheme="minorHAnsi"/>
        </w:rPr>
        <w:t xml:space="preserve">krijgt </w:t>
      </w:r>
      <w:r w:rsidR="001D11CB" w:rsidRPr="00893222">
        <w:rPr>
          <w:rFonts w:cstheme="minorHAnsi"/>
        </w:rPr>
        <w:t xml:space="preserve">als </w:t>
      </w:r>
      <w:r w:rsidR="001C23CA" w:rsidRPr="00893222">
        <w:rPr>
          <w:rFonts w:cstheme="minorHAnsi"/>
        </w:rPr>
        <w:t>opdracht</w:t>
      </w:r>
      <w:r w:rsidR="00B66369" w:rsidRPr="00893222">
        <w:rPr>
          <w:rFonts w:cstheme="minorHAnsi"/>
        </w:rPr>
        <w:t xml:space="preserve">: </w:t>
      </w:r>
      <w:r w:rsidR="00827717" w:rsidRPr="00893222">
        <w:rPr>
          <w:rFonts w:cstheme="minorHAnsi"/>
          <w:i/>
          <w:iCs/>
        </w:rPr>
        <w:t xml:space="preserve">Stel </w:t>
      </w:r>
      <w:r w:rsidR="00A22005" w:rsidRPr="00893222">
        <w:rPr>
          <w:rFonts w:cstheme="minorHAnsi"/>
          <w:i/>
          <w:iCs/>
        </w:rPr>
        <w:t xml:space="preserve">we komen in scenario X terecht, </w:t>
      </w:r>
      <w:r w:rsidR="00E77FEF" w:rsidRPr="00893222">
        <w:rPr>
          <w:rFonts w:cstheme="minorHAnsi"/>
          <w:i/>
          <w:iCs/>
        </w:rPr>
        <w:t>vertaal het scenario via trefzinnen en een schets naar</w:t>
      </w:r>
      <w:r w:rsidR="00C073BA" w:rsidRPr="00893222">
        <w:rPr>
          <w:rFonts w:cstheme="minorHAnsi"/>
          <w:i/>
          <w:iCs/>
        </w:rPr>
        <w:t xml:space="preserve"> </w:t>
      </w:r>
      <w:r w:rsidR="004473A5" w:rsidRPr="00893222">
        <w:rPr>
          <w:rFonts w:cstheme="minorHAnsi"/>
          <w:i/>
          <w:iCs/>
        </w:rPr>
        <w:t xml:space="preserve">het casegebied </w:t>
      </w:r>
      <w:r w:rsidR="008D75E4" w:rsidRPr="00893222">
        <w:rPr>
          <w:rFonts w:cstheme="minorHAnsi"/>
          <w:i/>
          <w:iCs/>
        </w:rPr>
        <w:t xml:space="preserve">en focus je hierbij op een succesvolle aanpak van het </w:t>
      </w:r>
      <w:r w:rsidR="001D11CB" w:rsidRPr="00893222">
        <w:rPr>
          <w:rFonts w:cstheme="minorHAnsi"/>
          <w:i/>
          <w:iCs/>
        </w:rPr>
        <w:t xml:space="preserve">strategische </w:t>
      </w:r>
      <w:r w:rsidR="008D75E4" w:rsidRPr="00893222">
        <w:rPr>
          <w:rFonts w:cstheme="minorHAnsi"/>
          <w:i/>
          <w:iCs/>
        </w:rPr>
        <w:t>vraagstuk</w:t>
      </w:r>
      <w:r w:rsidR="00AF3FDA" w:rsidRPr="00893222">
        <w:rPr>
          <w:rFonts w:cstheme="minorHAnsi"/>
          <w:i/>
          <w:iCs/>
        </w:rPr>
        <w:t xml:space="preserve">. </w:t>
      </w:r>
    </w:p>
    <w:p w14:paraId="1B0390C1" w14:textId="1974BAAF" w:rsidR="008D75E4" w:rsidRPr="00893222" w:rsidRDefault="008D75E4" w:rsidP="005E2B99">
      <w:pPr>
        <w:pStyle w:val="Lijstalinea"/>
        <w:numPr>
          <w:ilvl w:val="0"/>
          <w:numId w:val="15"/>
        </w:numPr>
        <w:spacing w:line="240" w:lineRule="auto"/>
        <w:rPr>
          <w:rFonts w:cstheme="minorHAnsi"/>
        </w:rPr>
      </w:pPr>
      <w:r w:rsidRPr="00893222">
        <w:rPr>
          <w:rFonts w:cstheme="minorHAnsi"/>
        </w:rPr>
        <w:t>Succesvol = recht doen aan de belangrijkste waarden uit het scenario + effectief</w:t>
      </w:r>
    </w:p>
    <w:p w14:paraId="1BAF8804" w14:textId="3B9F6100" w:rsidR="00D30BF8" w:rsidRPr="00893222" w:rsidRDefault="007A7EFD" w:rsidP="005E2B99">
      <w:pPr>
        <w:pStyle w:val="Lijstalinea"/>
        <w:numPr>
          <w:ilvl w:val="0"/>
          <w:numId w:val="15"/>
        </w:numPr>
        <w:spacing w:line="240" w:lineRule="auto"/>
        <w:rPr>
          <w:rFonts w:cstheme="minorHAnsi"/>
        </w:rPr>
      </w:pPr>
      <w:r w:rsidRPr="00893222">
        <w:rPr>
          <w:rFonts w:cstheme="minorHAnsi"/>
        </w:rPr>
        <w:t>De deelnemers lezen de samenvatting van het scenario en</w:t>
      </w:r>
      <w:r w:rsidR="00E77FEF" w:rsidRPr="00893222">
        <w:rPr>
          <w:rFonts w:cstheme="minorHAnsi"/>
        </w:rPr>
        <w:t xml:space="preserve"> vertalen het scenario naar</w:t>
      </w:r>
      <w:r w:rsidR="004473A5" w:rsidRPr="00893222">
        <w:rPr>
          <w:rFonts w:cstheme="minorHAnsi"/>
        </w:rPr>
        <w:t xml:space="preserve"> </w:t>
      </w:r>
      <w:ins w:id="8" w:author="Fidel Vernooy" w:date="2025-01-16T19:57:00Z" w16du:dateUtc="2025-01-16T18:57:00Z">
        <w:r w:rsidR="00111381">
          <w:rPr>
            <w:rFonts w:cstheme="minorHAnsi"/>
          </w:rPr>
          <w:t>het gebied</w:t>
        </w:r>
      </w:ins>
      <w:del w:id="9" w:author="Fidel Vernooy" w:date="2025-01-16T19:57:00Z" w16du:dateUtc="2025-01-16T18:57:00Z">
        <w:r w:rsidR="004473A5" w:rsidRPr="00893222" w:rsidDel="00111381">
          <w:rPr>
            <w:rFonts w:cstheme="minorHAnsi"/>
          </w:rPr>
          <w:delText>de case</w:delText>
        </w:r>
      </w:del>
      <w:r w:rsidR="00AF3FDA" w:rsidRPr="00893222">
        <w:rPr>
          <w:rFonts w:cstheme="minorHAnsi"/>
        </w:rPr>
        <w:t xml:space="preserve">. </w:t>
      </w:r>
    </w:p>
    <w:p w14:paraId="14165219" w14:textId="115744C9" w:rsidR="00D30BF8" w:rsidRPr="00893222" w:rsidRDefault="00E77FEF" w:rsidP="005E2B99">
      <w:pPr>
        <w:pStyle w:val="Lijstalinea"/>
        <w:numPr>
          <w:ilvl w:val="0"/>
          <w:numId w:val="15"/>
        </w:numPr>
        <w:spacing w:line="240" w:lineRule="auto"/>
        <w:rPr>
          <w:rFonts w:cstheme="minorHAnsi"/>
        </w:rPr>
      </w:pPr>
      <w:r w:rsidRPr="00893222">
        <w:rPr>
          <w:rFonts w:cstheme="minorHAnsi"/>
        </w:rPr>
        <w:t xml:space="preserve">Zij besteden hierbij aandacht aan: </w:t>
      </w:r>
      <w:r w:rsidR="00D30BF8" w:rsidRPr="00893222">
        <w:rPr>
          <w:rFonts w:cstheme="minorHAnsi"/>
        </w:rPr>
        <w:t>het gewenste ruimtegebruik, de gewenste omgevingskwaliteiten</w:t>
      </w:r>
      <w:r w:rsidR="00C1772E">
        <w:rPr>
          <w:rFonts w:cstheme="minorHAnsi"/>
        </w:rPr>
        <w:t xml:space="preserve">, </w:t>
      </w:r>
      <w:r w:rsidR="00D30BF8" w:rsidRPr="00893222">
        <w:rPr>
          <w:rFonts w:cstheme="minorHAnsi"/>
        </w:rPr>
        <w:t>de nodige maatregelen, de initiatiefnemers en de samenwerkingsvormen</w:t>
      </w:r>
      <w:r w:rsidR="00C073BA" w:rsidRPr="00893222">
        <w:rPr>
          <w:rFonts w:cstheme="minorHAnsi"/>
        </w:rPr>
        <w:t xml:space="preserve">. </w:t>
      </w:r>
    </w:p>
    <w:p w14:paraId="22B3FCDE" w14:textId="11C2BAA8" w:rsidR="00C44EE8" w:rsidRPr="00893222" w:rsidRDefault="00A22AA6" w:rsidP="005E2B99">
      <w:pPr>
        <w:pStyle w:val="Lijstalinea"/>
        <w:numPr>
          <w:ilvl w:val="0"/>
          <w:numId w:val="15"/>
        </w:numPr>
        <w:spacing w:line="240" w:lineRule="auto"/>
        <w:rPr>
          <w:rFonts w:cstheme="minorHAnsi"/>
        </w:rPr>
      </w:pPr>
      <w:r w:rsidRPr="00893222">
        <w:rPr>
          <w:rFonts w:cstheme="minorHAnsi"/>
        </w:rPr>
        <w:t xml:space="preserve">De gespreksleiders </w:t>
      </w:r>
      <w:r w:rsidR="004E14DB" w:rsidRPr="00893222">
        <w:rPr>
          <w:rFonts w:cstheme="minorHAnsi"/>
        </w:rPr>
        <w:t>schrij</w:t>
      </w:r>
      <w:r w:rsidR="00C073BA" w:rsidRPr="00893222">
        <w:rPr>
          <w:rFonts w:cstheme="minorHAnsi"/>
        </w:rPr>
        <w:t xml:space="preserve">ven </w:t>
      </w:r>
      <w:r w:rsidR="004E14DB" w:rsidRPr="00893222">
        <w:rPr>
          <w:rFonts w:cstheme="minorHAnsi"/>
        </w:rPr>
        <w:t xml:space="preserve">de ideeën </w:t>
      </w:r>
      <w:r w:rsidR="007934BE" w:rsidRPr="00893222">
        <w:rPr>
          <w:rFonts w:cstheme="minorHAnsi"/>
        </w:rPr>
        <w:t xml:space="preserve">op </w:t>
      </w:r>
      <w:r w:rsidR="004E14DB" w:rsidRPr="00893222">
        <w:rPr>
          <w:rFonts w:cstheme="minorHAnsi"/>
        </w:rPr>
        <w:t>een flap</w:t>
      </w:r>
      <w:r w:rsidR="007934BE" w:rsidRPr="00893222">
        <w:rPr>
          <w:rFonts w:cstheme="minorHAnsi"/>
        </w:rPr>
        <w:t xml:space="preserve">; </w:t>
      </w:r>
      <w:r w:rsidR="004E14DB" w:rsidRPr="00893222">
        <w:rPr>
          <w:rFonts w:cstheme="minorHAnsi"/>
        </w:rPr>
        <w:t xml:space="preserve">de deelnemers maken een schets </w:t>
      </w:r>
      <w:r w:rsidR="003B1A3B" w:rsidRPr="00893222">
        <w:rPr>
          <w:rFonts w:cstheme="minorHAnsi"/>
        </w:rPr>
        <w:t>op een basis</w:t>
      </w:r>
      <w:r w:rsidR="00986802" w:rsidRPr="00893222">
        <w:rPr>
          <w:rFonts w:cstheme="minorHAnsi"/>
        </w:rPr>
        <w:t>kaart van</w:t>
      </w:r>
      <w:r w:rsidRPr="00893222">
        <w:rPr>
          <w:rFonts w:cstheme="minorHAnsi"/>
        </w:rPr>
        <w:t xml:space="preserve"> de case</w:t>
      </w:r>
      <w:r w:rsidR="00AF3FDA" w:rsidRPr="00893222">
        <w:rPr>
          <w:rFonts w:cstheme="minorHAnsi"/>
        </w:rPr>
        <w:t xml:space="preserve">. </w:t>
      </w:r>
    </w:p>
    <w:p w14:paraId="54524628" w14:textId="72154994" w:rsidR="000932F9" w:rsidRPr="00893222" w:rsidRDefault="003720F1" w:rsidP="000932F9">
      <w:pPr>
        <w:pStyle w:val="Lijstalinea"/>
        <w:numPr>
          <w:ilvl w:val="0"/>
          <w:numId w:val="15"/>
        </w:numPr>
        <w:spacing w:line="240" w:lineRule="auto"/>
        <w:rPr>
          <w:rFonts w:cstheme="minorHAnsi"/>
        </w:rPr>
      </w:pPr>
      <w:r w:rsidRPr="00893222">
        <w:rPr>
          <w:rFonts w:cstheme="minorHAnsi"/>
        </w:rPr>
        <w:t>Op de tafels liggen 2 kaarten</w:t>
      </w:r>
      <w:r w:rsidR="000B093F" w:rsidRPr="00893222">
        <w:rPr>
          <w:rFonts w:cstheme="minorHAnsi"/>
        </w:rPr>
        <w:t xml:space="preserve"> van </w:t>
      </w:r>
      <w:r w:rsidR="000932F9" w:rsidRPr="00893222">
        <w:rPr>
          <w:rFonts w:cstheme="minorHAnsi"/>
        </w:rPr>
        <w:t xml:space="preserve">het </w:t>
      </w:r>
      <w:r w:rsidR="000B093F" w:rsidRPr="00893222">
        <w:rPr>
          <w:rFonts w:cstheme="minorHAnsi"/>
        </w:rPr>
        <w:t>case</w:t>
      </w:r>
      <w:r w:rsidR="000932F9" w:rsidRPr="00893222">
        <w:rPr>
          <w:rFonts w:cstheme="minorHAnsi"/>
        </w:rPr>
        <w:t>gebied</w:t>
      </w:r>
      <w:r w:rsidRPr="00893222">
        <w:rPr>
          <w:rFonts w:cstheme="minorHAnsi"/>
        </w:rPr>
        <w:t xml:space="preserve">, </w:t>
      </w:r>
      <w:r w:rsidR="00C1772E">
        <w:rPr>
          <w:rFonts w:cstheme="minorHAnsi"/>
        </w:rPr>
        <w:t>7</w:t>
      </w:r>
      <w:r w:rsidR="008D75E4" w:rsidRPr="00893222">
        <w:rPr>
          <w:rFonts w:cstheme="minorHAnsi"/>
        </w:rPr>
        <w:t xml:space="preserve"> instructies, </w:t>
      </w:r>
      <w:r w:rsidR="00C1772E">
        <w:rPr>
          <w:rFonts w:cstheme="minorHAnsi"/>
        </w:rPr>
        <w:t>7</w:t>
      </w:r>
      <w:r w:rsidRPr="00893222">
        <w:rPr>
          <w:rFonts w:cstheme="minorHAnsi"/>
        </w:rPr>
        <w:t xml:space="preserve"> casebeschrijvingen, </w:t>
      </w:r>
      <w:r w:rsidR="00C1772E">
        <w:rPr>
          <w:rFonts w:cstheme="minorHAnsi"/>
        </w:rPr>
        <w:t>7</w:t>
      </w:r>
      <w:r w:rsidRPr="00893222">
        <w:rPr>
          <w:rFonts w:cstheme="minorHAnsi"/>
        </w:rPr>
        <w:t xml:space="preserve"> samenvattingen</w:t>
      </w:r>
      <w:r w:rsidR="004E14DB" w:rsidRPr="00893222">
        <w:rPr>
          <w:rFonts w:cstheme="minorHAnsi"/>
        </w:rPr>
        <w:t xml:space="preserve"> van de scenario’s</w:t>
      </w:r>
      <w:r w:rsidRPr="00893222">
        <w:rPr>
          <w:rFonts w:cstheme="minorHAnsi"/>
        </w:rPr>
        <w:t>, 1 set stiften</w:t>
      </w:r>
      <w:r w:rsidR="004E14DB" w:rsidRPr="00893222">
        <w:rPr>
          <w:rFonts w:cstheme="minorHAnsi"/>
        </w:rPr>
        <w:t xml:space="preserve"> </w:t>
      </w:r>
      <w:r w:rsidR="008D75E4" w:rsidRPr="00893222">
        <w:rPr>
          <w:rFonts w:cstheme="minorHAnsi"/>
        </w:rPr>
        <w:t xml:space="preserve">en </w:t>
      </w:r>
      <w:r w:rsidR="004E14DB" w:rsidRPr="00893222">
        <w:rPr>
          <w:rFonts w:cstheme="minorHAnsi"/>
        </w:rPr>
        <w:t xml:space="preserve">1 set poster </w:t>
      </w:r>
      <w:r w:rsidRPr="00893222">
        <w:rPr>
          <w:rFonts w:cstheme="minorHAnsi"/>
        </w:rPr>
        <w:t>buddies</w:t>
      </w:r>
    </w:p>
    <w:p w14:paraId="48002914" w14:textId="69FCB42A" w:rsidR="003720F1" w:rsidRPr="00893222" w:rsidRDefault="000932F9" w:rsidP="000932F9">
      <w:pPr>
        <w:pStyle w:val="Lijstalinea"/>
        <w:numPr>
          <w:ilvl w:val="0"/>
          <w:numId w:val="15"/>
        </w:numPr>
        <w:spacing w:line="240" w:lineRule="auto"/>
        <w:rPr>
          <w:rFonts w:cstheme="minorHAnsi"/>
        </w:rPr>
      </w:pPr>
      <w:r w:rsidRPr="00893222">
        <w:rPr>
          <w:rFonts w:cstheme="minorHAnsi"/>
        </w:rPr>
        <w:t>B</w:t>
      </w:r>
      <w:r w:rsidR="003720F1" w:rsidRPr="00893222">
        <w:rPr>
          <w:rFonts w:cstheme="minorHAnsi"/>
        </w:rPr>
        <w:t xml:space="preserve">ij </w:t>
      </w:r>
      <w:r w:rsidR="003B0E32" w:rsidRPr="00893222">
        <w:rPr>
          <w:rFonts w:cstheme="minorHAnsi"/>
        </w:rPr>
        <w:t xml:space="preserve">elke </w:t>
      </w:r>
      <w:r w:rsidR="003720F1" w:rsidRPr="00893222">
        <w:rPr>
          <w:rFonts w:cstheme="minorHAnsi"/>
        </w:rPr>
        <w:t>tafel</w:t>
      </w:r>
      <w:r w:rsidR="003B0E32" w:rsidRPr="00893222">
        <w:rPr>
          <w:rFonts w:cstheme="minorHAnsi"/>
        </w:rPr>
        <w:t xml:space="preserve"> </w:t>
      </w:r>
      <w:r w:rsidR="003720F1" w:rsidRPr="00893222">
        <w:rPr>
          <w:rFonts w:cstheme="minorHAnsi"/>
        </w:rPr>
        <w:t xml:space="preserve">staat </w:t>
      </w:r>
      <w:r w:rsidR="003B0E32" w:rsidRPr="00893222">
        <w:rPr>
          <w:rFonts w:cstheme="minorHAnsi"/>
        </w:rPr>
        <w:t xml:space="preserve">1 </w:t>
      </w:r>
      <w:r w:rsidR="003720F1" w:rsidRPr="00893222">
        <w:rPr>
          <w:rFonts w:cstheme="minorHAnsi"/>
        </w:rPr>
        <w:t>flap-over</w:t>
      </w:r>
      <w:r w:rsidR="004E14DB" w:rsidRPr="00893222">
        <w:rPr>
          <w:rFonts w:cstheme="minorHAnsi"/>
        </w:rPr>
        <w:t xml:space="preserve">. </w:t>
      </w:r>
    </w:p>
    <w:p w14:paraId="405C43BE" w14:textId="77777777" w:rsidR="000932F9" w:rsidRPr="00893222" w:rsidRDefault="000932F9" w:rsidP="005E2B99">
      <w:pPr>
        <w:spacing w:line="240" w:lineRule="auto"/>
        <w:rPr>
          <w:rFonts w:cstheme="minorHAnsi"/>
          <w:b/>
          <w:bCs/>
          <w:i/>
          <w:iCs/>
        </w:rPr>
      </w:pPr>
    </w:p>
    <w:p w14:paraId="6BBC67C9" w14:textId="459CACB5" w:rsidR="005A3137" w:rsidRPr="00893222" w:rsidRDefault="005A3137" w:rsidP="005E2B99">
      <w:pPr>
        <w:spacing w:line="240" w:lineRule="auto"/>
        <w:rPr>
          <w:rFonts w:cstheme="minorHAnsi"/>
          <w:b/>
          <w:bCs/>
          <w:i/>
          <w:iCs/>
        </w:rPr>
      </w:pPr>
      <w:r w:rsidRPr="00893222">
        <w:rPr>
          <w:rFonts w:cstheme="minorHAnsi"/>
          <w:b/>
          <w:bCs/>
          <w:i/>
          <w:iCs/>
        </w:rPr>
        <w:t>1</w:t>
      </w:r>
      <w:r w:rsidR="00E009AB" w:rsidRPr="00893222">
        <w:rPr>
          <w:rFonts w:cstheme="minorHAnsi"/>
          <w:b/>
          <w:bCs/>
          <w:i/>
          <w:iCs/>
        </w:rPr>
        <w:t>5</w:t>
      </w:r>
      <w:r w:rsidRPr="00893222">
        <w:rPr>
          <w:rFonts w:cstheme="minorHAnsi"/>
          <w:b/>
          <w:bCs/>
          <w:i/>
          <w:iCs/>
        </w:rPr>
        <w:t>:</w:t>
      </w:r>
      <w:r w:rsidR="00E009AB" w:rsidRPr="00893222">
        <w:rPr>
          <w:rFonts w:cstheme="minorHAnsi"/>
          <w:b/>
          <w:bCs/>
          <w:i/>
          <w:iCs/>
        </w:rPr>
        <w:t>0</w:t>
      </w:r>
      <w:r w:rsidRPr="00893222">
        <w:rPr>
          <w:rFonts w:cstheme="minorHAnsi"/>
          <w:b/>
          <w:bCs/>
          <w:i/>
          <w:iCs/>
        </w:rPr>
        <w:t>0 1</w:t>
      </w:r>
      <w:r w:rsidR="00E009AB" w:rsidRPr="00893222">
        <w:rPr>
          <w:rFonts w:cstheme="minorHAnsi"/>
          <w:b/>
          <w:bCs/>
          <w:i/>
          <w:iCs/>
        </w:rPr>
        <w:t>5</w:t>
      </w:r>
      <w:r w:rsidRPr="00893222">
        <w:rPr>
          <w:rFonts w:cstheme="minorHAnsi"/>
          <w:b/>
          <w:bCs/>
          <w:i/>
          <w:iCs/>
        </w:rPr>
        <w:t>:</w:t>
      </w:r>
      <w:r w:rsidR="00E009AB" w:rsidRPr="00893222">
        <w:rPr>
          <w:rFonts w:cstheme="minorHAnsi"/>
          <w:b/>
          <w:bCs/>
          <w:i/>
          <w:iCs/>
        </w:rPr>
        <w:t>30</w:t>
      </w:r>
      <w:r w:rsidRPr="00893222">
        <w:rPr>
          <w:rFonts w:cstheme="minorHAnsi"/>
          <w:b/>
          <w:bCs/>
          <w:i/>
          <w:iCs/>
        </w:rPr>
        <w:t xml:space="preserve"> u </w:t>
      </w:r>
      <w:r w:rsidR="001D68C9">
        <w:rPr>
          <w:rFonts w:cstheme="minorHAnsi"/>
          <w:b/>
          <w:bCs/>
          <w:i/>
          <w:iCs/>
        </w:rPr>
        <w:t>P</w:t>
      </w:r>
      <w:r w:rsidR="00E009AB" w:rsidRPr="00893222">
        <w:rPr>
          <w:rFonts w:cstheme="minorHAnsi"/>
          <w:b/>
          <w:bCs/>
          <w:i/>
          <w:iCs/>
        </w:rPr>
        <w:t>auze</w:t>
      </w:r>
    </w:p>
    <w:p w14:paraId="3B3C37E0" w14:textId="77777777" w:rsidR="000932F9" w:rsidRPr="00893222" w:rsidRDefault="000932F9" w:rsidP="005E2B99">
      <w:pPr>
        <w:spacing w:line="240" w:lineRule="auto"/>
        <w:rPr>
          <w:rFonts w:cstheme="minorHAnsi"/>
          <w:b/>
          <w:bCs/>
          <w:i/>
          <w:iCs/>
        </w:rPr>
      </w:pPr>
    </w:p>
    <w:p w14:paraId="2DD5A79C" w14:textId="4565A75F" w:rsidR="00BE2143" w:rsidRPr="00893222" w:rsidRDefault="00F014DE" w:rsidP="005E2B99">
      <w:pPr>
        <w:spacing w:line="240" w:lineRule="auto"/>
        <w:rPr>
          <w:rFonts w:cstheme="minorHAnsi"/>
          <w:b/>
          <w:bCs/>
          <w:i/>
          <w:iCs/>
        </w:rPr>
      </w:pPr>
      <w:r w:rsidRPr="00893222">
        <w:rPr>
          <w:rFonts w:cstheme="minorHAnsi"/>
          <w:b/>
          <w:bCs/>
          <w:i/>
          <w:iCs/>
        </w:rPr>
        <w:t>1</w:t>
      </w:r>
      <w:r w:rsidR="00E009AB" w:rsidRPr="00893222">
        <w:rPr>
          <w:rFonts w:cstheme="minorHAnsi"/>
          <w:b/>
          <w:bCs/>
          <w:i/>
          <w:iCs/>
        </w:rPr>
        <w:t>5</w:t>
      </w:r>
      <w:r w:rsidR="00E15D5D" w:rsidRPr="00893222">
        <w:rPr>
          <w:rFonts w:cstheme="minorHAnsi"/>
          <w:b/>
          <w:bCs/>
          <w:i/>
          <w:iCs/>
        </w:rPr>
        <w:t>:</w:t>
      </w:r>
      <w:r w:rsidR="00E009AB" w:rsidRPr="00893222">
        <w:rPr>
          <w:rFonts w:cstheme="minorHAnsi"/>
          <w:b/>
          <w:bCs/>
          <w:i/>
          <w:iCs/>
        </w:rPr>
        <w:t>30</w:t>
      </w:r>
      <w:r w:rsidR="002F0E95" w:rsidRPr="00893222">
        <w:rPr>
          <w:rFonts w:cstheme="minorHAnsi"/>
          <w:b/>
          <w:bCs/>
          <w:i/>
          <w:iCs/>
        </w:rPr>
        <w:t xml:space="preserve"> – </w:t>
      </w:r>
      <w:r w:rsidRPr="00893222">
        <w:rPr>
          <w:rFonts w:cstheme="minorHAnsi"/>
          <w:b/>
          <w:bCs/>
          <w:i/>
          <w:iCs/>
        </w:rPr>
        <w:t>1</w:t>
      </w:r>
      <w:r w:rsidR="00E009AB" w:rsidRPr="00893222">
        <w:rPr>
          <w:rFonts w:cstheme="minorHAnsi"/>
          <w:b/>
          <w:bCs/>
          <w:i/>
          <w:iCs/>
        </w:rPr>
        <w:t>6</w:t>
      </w:r>
      <w:r w:rsidRPr="00893222">
        <w:rPr>
          <w:rFonts w:cstheme="minorHAnsi"/>
          <w:b/>
          <w:bCs/>
          <w:i/>
          <w:iCs/>
        </w:rPr>
        <w:t>:</w:t>
      </w:r>
      <w:r w:rsidR="00E009AB" w:rsidRPr="00893222">
        <w:rPr>
          <w:rFonts w:cstheme="minorHAnsi"/>
          <w:b/>
          <w:bCs/>
          <w:i/>
          <w:iCs/>
        </w:rPr>
        <w:t>30</w:t>
      </w:r>
      <w:r w:rsidRPr="00893222">
        <w:rPr>
          <w:rFonts w:cstheme="minorHAnsi"/>
          <w:b/>
          <w:bCs/>
          <w:i/>
          <w:iCs/>
        </w:rPr>
        <w:t xml:space="preserve"> </w:t>
      </w:r>
      <w:r w:rsidR="002F0E95" w:rsidRPr="00893222">
        <w:rPr>
          <w:rFonts w:cstheme="minorHAnsi"/>
          <w:b/>
          <w:bCs/>
          <w:i/>
          <w:iCs/>
        </w:rPr>
        <w:t>u</w:t>
      </w:r>
      <w:r w:rsidR="002F0E95" w:rsidRPr="00893222">
        <w:rPr>
          <w:rFonts w:cstheme="minorHAnsi"/>
          <w:b/>
          <w:bCs/>
        </w:rPr>
        <w:t xml:space="preserve"> </w:t>
      </w:r>
      <w:r w:rsidR="00444130" w:rsidRPr="00893222">
        <w:rPr>
          <w:rFonts w:cstheme="minorHAnsi"/>
          <w:b/>
          <w:bCs/>
          <w:i/>
          <w:iCs/>
        </w:rPr>
        <w:t>O</w:t>
      </w:r>
      <w:r w:rsidR="00BE2143" w:rsidRPr="00893222">
        <w:rPr>
          <w:rFonts w:cstheme="minorHAnsi"/>
          <w:b/>
          <w:bCs/>
          <w:i/>
          <w:iCs/>
        </w:rPr>
        <w:t>efen</w:t>
      </w:r>
      <w:r w:rsidR="00444130" w:rsidRPr="00893222">
        <w:rPr>
          <w:rFonts w:cstheme="minorHAnsi"/>
          <w:b/>
          <w:bCs/>
          <w:i/>
          <w:iCs/>
        </w:rPr>
        <w:t xml:space="preserve">ing, ronde </w:t>
      </w:r>
      <w:r w:rsidR="004D76DE">
        <w:rPr>
          <w:rFonts w:cstheme="minorHAnsi"/>
          <w:b/>
          <w:bCs/>
          <w:i/>
          <w:iCs/>
        </w:rPr>
        <w:t>II</w:t>
      </w:r>
      <w:r w:rsidR="00444130" w:rsidRPr="00893222">
        <w:rPr>
          <w:rFonts w:cstheme="minorHAnsi"/>
          <w:b/>
          <w:bCs/>
          <w:i/>
          <w:iCs/>
        </w:rPr>
        <w:t xml:space="preserve">: een voorkeursvariant en </w:t>
      </w:r>
      <w:r w:rsidR="002B5E57">
        <w:rPr>
          <w:rFonts w:cstheme="minorHAnsi"/>
          <w:b/>
          <w:bCs/>
          <w:i/>
          <w:iCs/>
        </w:rPr>
        <w:t>-</w:t>
      </w:r>
      <w:r w:rsidR="00444130" w:rsidRPr="00893222">
        <w:rPr>
          <w:rFonts w:cstheme="minorHAnsi"/>
          <w:b/>
          <w:bCs/>
          <w:i/>
          <w:iCs/>
        </w:rPr>
        <w:t xml:space="preserve">strategie maken </w:t>
      </w:r>
    </w:p>
    <w:p w14:paraId="12872B5C" w14:textId="77120BC4" w:rsidR="005A3137" w:rsidRPr="00893222" w:rsidRDefault="00747BA2" w:rsidP="005E2B99">
      <w:pPr>
        <w:pStyle w:val="Lijstalinea"/>
        <w:numPr>
          <w:ilvl w:val="0"/>
          <w:numId w:val="16"/>
        </w:numPr>
        <w:spacing w:line="240" w:lineRule="auto"/>
        <w:rPr>
          <w:rFonts w:cstheme="minorHAnsi"/>
        </w:rPr>
      </w:pPr>
      <w:r w:rsidRPr="00893222">
        <w:rPr>
          <w:rFonts w:cstheme="minorHAnsi"/>
        </w:rPr>
        <w:t>De deelnemers verdelen zich over vier groepen (</w:t>
      </w:r>
      <w:r w:rsidR="005A3137" w:rsidRPr="00893222">
        <w:rPr>
          <w:rFonts w:cstheme="minorHAnsi"/>
        </w:rPr>
        <w:t xml:space="preserve">per groep in elk geval </w:t>
      </w:r>
      <w:r w:rsidR="002256EB" w:rsidRPr="00893222">
        <w:rPr>
          <w:rFonts w:cstheme="minorHAnsi"/>
        </w:rPr>
        <w:t xml:space="preserve">één </w:t>
      </w:r>
      <w:r w:rsidR="005A3137" w:rsidRPr="00893222">
        <w:rPr>
          <w:rFonts w:cstheme="minorHAnsi"/>
        </w:rPr>
        <w:t xml:space="preserve">persoon uit elke groep </w:t>
      </w:r>
      <w:r w:rsidR="00483B78" w:rsidRPr="00893222">
        <w:rPr>
          <w:rFonts w:cstheme="minorHAnsi"/>
        </w:rPr>
        <w:t xml:space="preserve">van </w:t>
      </w:r>
      <w:r w:rsidR="005A3137" w:rsidRPr="00893222">
        <w:rPr>
          <w:rFonts w:cstheme="minorHAnsi"/>
        </w:rPr>
        <w:t>de eerste ronde</w:t>
      </w:r>
      <w:r w:rsidRPr="00893222">
        <w:rPr>
          <w:rFonts w:cstheme="minorHAnsi"/>
        </w:rPr>
        <w:t>)</w:t>
      </w:r>
      <w:r w:rsidR="005A3137" w:rsidRPr="00893222">
        <w:rPr>
          <w:rFonts w:cstheme="minorHAnsi"/>
        </w:rPr>
        <w:t xml:space="preserve"> en stellen zich kort aan elkaar voor. </w:t>
      </w:r>
    </w:p>
    <w:p w14:paraId="34CC520A" w14:textId="664FB287" w:rsidR="00B918BE" w:rsidRPr="00893222" w:rsidRDefault="00B918BE" w:rsidP="00B918BE">
      <w:pPr>
        <w:pStyle w:val="Lijstalinea"/>
        <w:numPr>
          <w:ilvl w:val="0"/>
          <w:numId w:val="16"/>
        </w:numPr>
        <w:spacing w:line="240" w:lineRule="auto"/>
        <w:rPr>
          <w:rFonts w:cstheme="minorHAnsi"/>
        </w:rPr>
      </w:pPr>
      <w:r w:rsidRPr="00893222">
        <w:rPr>
          <w:rFonts w:cstheme="minorHAnsi"/>
        </w:rPr>
        <w:t xml:space="preserve">Per groep is er een organisator die het gesprek leidt en de voortgang in de groep bewaakt en zo nodig stimuleert. </w:t>
      </w:r>
    </w:p>
    <w:p w14:paraId="3CCC43C5" w14:textId="41E3DDEC" w:rsidR="00C44EE8" w:rsidRPr="00893222" w:rsidRDefault="00827717" w:rsidP="005E2B99">
      <w:pPr>
        <w:pStyle w:val="Lijstalinea"/>
        <w:numPr>
          <w:ilvl w:val="0"/>
          <w:numId w:val="16"/>
        </w:numPr>
        <w:spacing w:line="240" w:lineRule="auto"/>
        <w:rPr>
          <w:rFonts w:cstheme="minorHAnsi"/>
        </w:rPr>
      </w:pPr>
      <w:r w:rsidRPr="00893222">
        <w:rPr>
          <w:rFonts w:cstheme="minorHAnsi"/>
        </w:rPr>
        <w:t xml:space="preserve">Elke groep krijgt </w:t>
      </w:r>
      <w:r w:rsidR="00483B78" w:rsidRPr="00893222">
        <w:rPr>
          <w:rFonts w:cstheme="minorHAnsi"/>
        </w:rPr>
        <w:t xml:space="preserve">als </w:t>
      </w:r>
      <w:r w:rsidRPr="00893222">
        <w:rPr>
          <w:rFonts w:cstheme="minorHAnsi"/>
        </w:rPr>
        <w:t xml:space="preserve">opdracht: </w:t>
      </w:r>
      <w:r w:rsidR="00A22005" w:rsidRPr="00893222">
        <w:rPr>
          <w:rFonts w:cstheme="minorHAnsi"/>
          <w:i/>
          <w:iCs/>
        </w:rPr>
        <w:t xml:space="preserve">Maak </w:t>
      </w:r>
      <w:r w:rsidRPr="00893222">
        <w:rPr>
          <w:rFonts w:cstheme="minorHAnsi"/>
          <w:i/>
          <w:iCs/>
        </w:rPr>
        <w:t xml:space="preserve">een voorkeursvariant </w:t>
      </w:r>
      <w:r w:rsidR="00A22005" w:rsidRPr="00893222">
        <w:rPr>
          <w:rFonts w:cstheme="minorHAnsi"/>
          <w:i/>
          <w:iCs/>
        </w:rPr>
        <w:t xml:space="preserve">en voorkeursstrategie voor </w:t>
      </w:r>
      <w:r w:rsidR="00483B78" w:rsidRPr="00893222">
        <w:rPr>
          <w:rFonts w:cstheme="minorHAnsi"/>
          <w:i/>
          <w:iCs/>
        </w:rPr>
        <w:t xml:space="preserve">de succesvolle aanpak van het strategische vraagstuk </w:t>
      </w:r>
      <w:r w:rsidR="00B918BE" w:rsidRPr="00893222">
        <w:rPr>
          <w:rFonts w:cstheme="minorHAnsi"/>
          <w:i/>
          <w:iCs/>
        </w:rPr>
        <w:t xml:space="preserve">uit </w:t>
      </w:r>
      <w:ins w:id="10" w:author="Fidel Vernooy" w:date="2025-01-16T19:58:00Z" w16du:dateUtc="2025-01-16T18:58:00Z">
        <w:r w:rsidR="00111381">
          <w:rPr>
            <w:rFonts w:cstheme="minorHAnsi"/>
            <w:i/>
            <w:iCs/>
          </w:rPr>
          <w:t xml:space="preserve">het gebied </w:t>
        </w:r>
      </w:ins>
      <w:del w:id="11" w:author="Fidel Vernooy" w:date="2025-01-16T19:58:00Z" w16du:dateUtc="2025-01-16T18:58:00Z">
        <w:r w:rsidR="00B918BE" w:rsidRPr="00893222" w:rsidDel="00111381">
          <w:rPr>
            <w:rFonts w:cstheme="minorHAnsi"/>
            <w:i/>
            <w:iCs/>
          </w:rPr>
          <w:delText xml:space="preserve">de case </w:delText>
        </w:r>
      </w:del>
      <w:r w:rsidRPr="00893222">
        <w:rPr>
          <w:rFonts w:cstheme="minorHAnsi"/>
          <w:i/>
          <w:iCs/>
        </w:rPr>
        <w:t xml:space="preserve">en </w:t>
      </w:r>
      <w:r w:rsidR="00A22005" w:rsidRPr="00893222">
        <w:rPr>
          <w:rFonts w:cstheme="minorHAnsi"/>
          <w:i/>
          <w:iCs/>
        </w:rPr>
        <w:t xml:space="preserve">combineer </w:t>
      </w:r>
      <w:r w:rsidR="00C427B6" w:rsidRPr="00893222">
        <w:rPr>
          <w:rFonts w:cstheme="minorHAnsi"/>
          <w:i/>
          <w:iCs/>
        </w:rPr>
        <w:t xml:space="preserve">hierbij </w:t>
      </w:r>
      <w:r w:rsidR="00A22005" w:rsidRPr="00893222">
        <w:rPr>
          <w:rFonts w:cstheme="minorHAnsi"/>
          <w:i/>
          <w:iCs/>
        </w:rPr>
        <w:t xml:space="preserve">inzichten </w:t>
      </w:r>
      <w:r w:rsidRPr="00893222">
        <w:rPr>
          <w:rFonts w:cstheme="minorHAnsi"/>
          <w:i/>
          <w:iCs/>
        </w:rPr>
        <w:t xml:space="preserve">uit de </w:t>
      </w:r>
      <w:r w:rsidR="00A22005" w:rsidRPr="00893222">
        <w:rPr>
          <w:rFonts w:cstheme="minorHAnsi"/>
          <w:i/>
          <w:iCs/>
        </w:rPr>
        <w:t xml:space="preserve">vier </w:t>
      </w:r>
      <w:r w:rsidRPr="00893222">
        <w:rPr>
          <w:rFonts w:cstheme="minorHAnsi"/>
          <w:i/>
          <w:iCs/>
        </w:rPr>
        <w:t>scenario</w:t>
      </w:r>
      <w:r w:rsidR="008D75E4" w:rsidRPr="00893222">
        <w:rPr>
          <w:rFonts w:cstheme="minorHAnsi"/>
          <w:i/>
          <w:iCs/>
        </w:rPr>
        <w:t>’</w:t>
      </w:r>
      <w:r w:rsidRPr="00893222">
        <w:rPr>
          <w:rFonts w:cstheme="minorHAnsi"/>
          <w:i/>
          <w:iCs/>
        </w:rPr>
        <w:t>s</w:t>
      </w:r>
      <w:r w:rsidR="00AF3FDA" w:rsidRPr="00893222">
        <w:rPr>
          <w:rFonts w:cstheme="minorHAnsi"/>
          <w:i/>
          <w:iCs/>
        </w:rPr>
        <w:t xml:space="preserve">. </w:t>
      </w:r>
    </w:p>
    <w:p w14:paraId="5B3C1B76" w14:textId="68533F8A" w:rsidR="008D75E4" w:rsidRPr="00893222" w:rsidRDefault="008D75E4" w:rsidP="005E2B99">
      <w:pPr>
        <w:pStyle w:val="Lijstalinea"/>
        <w:numPr>
          <w:ilvl w:val="0"/>
          <w:numId w:val="15"/>
        </w:numPr>
        <w:spacing w:line="240" w:lineRule="auto"/>
        <w:rPr>
          <w:rFonts w:cstheme="minorHAnsi"/>
        </w:rPr>
      </w:pPr>
      <w:r w:rsidRPr="00893222">
        <w:rPr>
          <w:rFonts w:cstheme="minorHAnsi"/>
        </w:rPr>
        <w:t>Succesvol = samenhangend + toekomstbestendig + responsief + effectief</w:t>
      </w:r>
    </w:p>
    <w:p w14:paraId="4A8A7DD7" w14:textId="61C69B7E" w:rsidR="00A22005" w:rsidRPr="00893222" w:rsidRDefault="00A22005" w:rsidP="005E2B99">
      <w:pPr>
        <w:pStyle w:val="Lijstalinea"/>
        <w:numPr>
          <w:ilvl w:val="0"/>
          <w:numId w:val="15"/>
        </w:numPr>
        <w:spacing w:line="240" w:lineRule="auto"/>
        <w:rPr>
          <w:rFonts w:cstheme="minorHAnsi"/>
        </w:rPr>
      </w:pPr>
      <w:r w:rsidRPr="00893222">
        <w:rPr>
          <w:rFonts w:cstheme="minorHAnsi"/>
        </w:rPr>
        <w:t>De voorkeursvariant bestaat</w:t>
      </w:r>
      <w:r w:rsidR="004D76DE">
        <w:rPr>
          <w:rFonts w:cstheme="minorHAnsi"/>
        </w:rPr>
        <w:t xml:space="preserve"> </w:t>
      </w:r>
      <w:r w:rsidRPr="00893222">
        <w:rPr>
          <w:rFonts w:cstheme="minorHAnsi"/>
        </w:rPr>
        <w:t>het gewenste ruimtegebruik</w:t>
      </w:r>
      <w:r w:rsidR="00A718D4">
        <w:rPr>
          <w:rFonts w:cstheme="minorHAnsi"/>
        </w:rPr>
        <w:t xml:space="preserve"> en </w:t>
      </w:r>
      <w:r w:rsidRPr="00893222">
        <w:rPr>
          <w:rFonts w:cstheme="minorHAnsi"/>
        </w:rPr>
        <w:t>de gewenste omgevingskwaliteiten</w:t>
      </w:r>
      <w:r w:rsidR="004D76DE">
        <w:rPr>
          <w:rFonts w:cstheme="minorHAnsi"/>
        </w:rPr>
        <w:t xml:space="preserve">; </w:t>
      </w:r>
      <w:r w:rsidRPr="00893222">
        <w:rPr>
          <w:rFonts w:cstheme="minorHAnsi"/>
        </w:rPr>
        <w:t xml:space="preserve">de voorkeursstrategie </w:t>
      </w:r>
      <w:r w:rsidR="004D76DE">
        <w:rPr>
          <w:rFonts w:cstheme="minorHAnsi"/>
        </w:rPr>
        <w:t xml:space="preserve">bestaat </w:t>
      </w:r>
      <w:r w:rsidRPr="00893222">
        <w:rPr>
          <w:rFonts w:cstheme="minorHAnsi"/>
        </w:rPr>
        <w:t xml:space="preserve">uit de </w:t>
      </w:r>
      <w:r w:rsidR="00A718D4">
        <w:rPr>
          <w:rFonts w:cstheme="minorHAnsi"/>
        </w:rPr>
        <w:t xml:space="preserve">nodige </w:t>
      </w:r>
      <w:r w:rsidRPr="00893222">
        <w:rPr>
          <w:rFonts w:cstheme="minorHAnsi"/>
        </w:rPr>
        <w:t xml:space="preserve">maatregelen, </w:t>
      </w:r>
      <w:r w:rsidR="00B918BE" w:rsidRPr="00893222">
        <w:rPr>
          <w:rFonts w:cstheme="minorHAnsi"/>
        </w:rPr>
        <w:t xml:space="preserve">de </w:t>
      </w:r>
      <w:r w:rsidRPr="00893222">
        <w:rPr>
          <w:rFonts w:cstheme="minorHAnsi"/>
        </w:rPr>
        <w:t xml:space="preserve">initiatiefnemers en </w:t>
      </w:r>
      <w:r w:rsidR="00B918BE" w:rsidRPr="00893222">
        <w:rPr>
          <w:rFonts w:cstheme="minorHAnsi"/>
        </w:rPr>
        <w:t xml:space="preserve">de </w:t>
      </w:r>
      <w:r w:rsidRPr="00893222">
        <w:rPr>
          <w:rFonts w:cstheme="minorHAnsi"/>
        </w:rPr>
        <w:t xml:space="preserve">samenwerkingsvormen. </w:t>
      </w:r>
    </w:p>
    <w:p w14:paraId="0D4D9907" w14:textId="51842F86" w:rsidR="00C44EE8" w:rsidRPr="00893222" w:rsidRDefault="007A0C0C" w:rsidP="005E2B99">
      <w:pPr>
        <w:pStyle w:val="Lijstalinea"/>
        <w:numPr>
          <w:ilvl w:val="0"/>
          <w:numId w:val="16"/>
        </w:numPr>
        <w:spacing w:line="240" w:lineRule="auto"/>
        <w:rPr>
          <w:rFonts w:cstheme="minorHAnsi"/>
        </w:rPr>
      </w:pPr>
      <w:r w:rsidRPr="00893222">
        <w:rPr>
          <w:rFonts w:cstheme="minorHAnsi"/>
        </w:rPr>
        <w:t xml:space="preserve">De groep </w:t>
      </w:r>
      <w:r w:rsidR="00B918BE" w:rsidRPr="00893222">
        <w:rPr>
          <w:rFonts w:cstheme="minorHAnsi"/>
        </w:rPr>
        <w:t xml:space="preserve">maakt </w:t>
      </w:r>
      <w:r w:rsidR="004D76DE">
        <w:rPr>
          <w:rFonts w:cstheme="minorHAnsi"/>
        </w:rPr>
        <w:t xml:space="preserve">ook </w:t>
      </w:r>
      <w:r w:rsidR="00B918BE" w:rsidRPr="00893222">
        <w:rPr>
          <w:rFonts w:cstheme="minorHAnsi"/>
        </w:rPr>
        <w:t xml:space="preserve">een </w:t>
      </w:r>
      <w:r w:rsidR="003B1A3B" w:rsidRPr="00893222">
        <w:rPr>
          <w:rFonts w:cstheme="minorHAnsi"/>
        </w:rPr>
        <w:t xml:space="preserve">schetst </w:t>
      </w:r>
      <w:r w:rsidR="00B918BE" w:rsidRPr="00893222">
        <w:rPr>
          <w:rFonts w:cstheme="minorHAnsi"/>
        </w:rPr>
        <w:t xml:space="preserve">van </w:t>
      </w:r>
      <w:r w:rsidR="007A7EFD" w:rsidRPr="00893222">
        <w:rPr>
          <w:rFonts w:cstheme="minorHAnsi"/>
        </w:rPr>
        <w:t>de voorkeursvariant</w:t>
      </w:r>
      <w:r w:rsidR="00B918BE" w:rsidRPr="00893222">
        <w:rPr>
          <w:rFonts w:cstheme="minorHAnsi"/>
        </w:rPr>
        <w:t xml:space="preserve">; dit gebeurt </w:t>
      </w:r>
      <w:r w:rsidR="003B1A3B" w:rsidRPr="00893222">
        <w:rPr>
          <w:rFonts w:cstheme="minorHAnsi"/>
        </w:rPr>
        <w:t xml:space="preserve">op </w:t>
      </w:r>
      <w:r w:rsidR="00FE3179" w:rsidRPr="00893222">
        <w:rPr>
          <w:rFonts w:cstheme="minorHAnsi"/>
        </w:rPr>
        <w:t xml:space="preserve">een </w:t>
      </w:r>
      <w:r w:rsidR="007A7EFD" w:rsidRPr="00893222">
        <w:rPr>
          <w:rFonts w:cstheme="minorHAnsi"/>
        </w:rPr>
        <w:t xml:space="preserve">nieuwe </w:t>
      </w:r>
      <w:r w:rsidR="003B1A3B" w:rsidRPr="00893222">
        <w:rPr>
          <w:rFonts w:cstheme="minorHAnsi"/>
        </w:rPr>
        <w:t>basis</w:t>
      </w:r>
      <w:r w:rsidR="00FE3179" w:rsidRPr="00893222">
        <w:rPr>
          <w:rFonts w:cstheme="minorHAnsi"/>
        </w:rPr>
        <w:t>kaart van</w:t>
      </w:r>
      <w:r w:rsidR="00B918BE" w:rsidRPr="00893222">
        <w:rPr>
          <w:rFonts w:cstheme="minorHAnsi"/>
        </w:rPr>
        <w:t xml:space="preserve"> </w:t>
      </w:r>
      <w:ins w:id="12" w:author="Fidel Vernooy" w:date="2025-01-16T19:58:00Z" w16du:dateUtc="2025-01-16T18:58:00Z">
        <w:r w:rsidR="00111381">
          <w:rPr>
            <w:rFonts w:cstheme="minorHAnsi"/>
          </w:rPr>
          <w:t>het gebied</w:t>
        </w:r>
      </w:ins>
      <w:del w:id="13" w:author="Fidel Vernooy" w:date="2025-01-16T19:58:00Z" w16du:dateUtc="2025-01-16T18:58:00Z">
        <w:r w:rsidR="00B918BE" w:rsidRPr="00893222" w:rsidDel="00111381">
          <w:rPr>
            <w:rFonts w:cstheme="minorHAnsi"/>
          </w:rPr>
          <w:delText>de case</w:delText>
        </w:r>
      </w:del>
      <w:r w:rsidR="00AF3FDA" w:rsidRPr="00893222">
        <w:rPr>
          <w:rFonts w:cstheme="minorHAnsi"/>
        </w:rPr>
        <w:t xml:space="preserve">. </w:t>
      </w:r>
    </w:p>
    <w:p w14:paraId="10860D58" w14:textId="103865EB" w:rsidR="002F0E95" w:rsidRPr="00893222" w:rsidRDefault="00F014DE" w:rsidP="005E2B99">
      <w:pPr>
        <w:spacing w:line="240" w:lineRule="auto"/>
        <w:rPr>
          <w:rFonts w:cstheme="minorHAnsi"/>
          <w:b/>
          <w:bCs/>
          <w:i/>
          <w:iCs/>
        </w:rPr>
      </w:pPr>
      <w:r w:rsidRPr="00893222">
        <w:rPr>
          <w:rFonts w:cstheme="minorHAnsi"/>
          <w:b/>
          <w:bCs/>
          <w:i/>
          <w:iCs/>
        </w:rPr>
        <w:t>1</w:t>
      </w:r>
      <w:r w:rsidR="00E009AB" w:rsidRPr="00893222">
        <w:rPr>
          <w:rFonts w:cstheme="minorHAnsi"/>
          <w:b/>
          <w:bCs/>
          <w:i/>
          <w:iCs/>
        </w:rPr>
        <w:t>6</w:t>
      </w:r>
      <w:r w:rsidRPr="00893222">
        <w:rPr>
          <w:rFonts w:cstheme="minorHAnsi"/>
          <w:b/>
          <w:bCs/>
          <w:i/>
          <w:iCs/>
        </w:rPr>
        <w:t>:</w:t>
      </w:r>
      <w:r w:rsidR="00E009AB" w:rsidRPr="00893222">
        <w:rPr>
          <w:rFonts w:cstheme="minorHAnsi"/>
          <w:b/>
          <w:bCs/>
          <w:i/>
          <w:iCs/>
        </w:rPr>
        <w:t>30</w:t>
      </w:r>
      <w:r w:rsidR="002F0E95" w:rsidRPr="00893222">
        <w:rPr>
          <w:rFonts w:cstheme="minorHAnsi"/>
          <w:b/>
          <w:bCs/>
          <w:i/>
          <w:iCs/>
        </w:rPr>
        <w:t xml:space="preserve"> – </w:t>
      </w:r>
      <w:r w:rsidRPr="00893222">
        <w:rPr>
          <w:rFonts w:cstheme="minorHAnsi"/>
          <w:b/>
          <w:bCs/>
          <w:i/>
          <w:iCs/>
        </w:rPr>
        <w:t>1</w:t>
      </w:r>
      <w:r w:rsidR="00E009AB" w:rsidRPr="00893222">
        <w:rPr>
          <w:rFonts w:cstheme="minorHAnsi"/>
          <w:b/>
          <w:bCs/>
          <w:i/>
          <w:iCs/>
        </w:rPr>
        <w:t>7</w:t>
      </w:r>
      <w:r w:rsidRPr="00893222">
        <w:rPr>
          <w:rFonts w:cstheme="minorHAnsi"/>
          <w:b/>
          <w:bCs/>
          <w:i/>
          <w:iCs/>
        </w:rPr>
        <w:t>:</w:t>
      </w:r>
      <w:r w:rsidR="00E009AB" w:rsidRPr="00893222">
        <w:rPr>
          <w:rFonts w:cstheme="minorHAnsi"/>
          <w:b/>
          <w:bCs/>
          <w:i/>
          <w:iCs/>
        </w:rPr>
        <w:t>00</w:t>
      </w:r>
      <w:r w:rsidR="002F0E95" w:rsidRPr="00893222">
        <w:rPr>
          <w:rFonts w:cstheme="minorHAnsi"/>
          <w:b/>
          <w:bCs/>
          <w:i/>
          <w:iCs/>
        </w:rPr>
        <w:t xml:space="preserve"> u </w:t>
      </w:r>
      <w:r w:rsidR="00C9028C" w:rsidRPr="00893222">
        <w:rPr>
          <w:rFonts w:cstheme="minorHAnsi"/>
          <w:b/>
          <w:bCs/>
          <w:i/>
          <w:iCs/>
        </w:rPr>
        <w:t>Pitches</w:t>
      </w:r>
      <w:r w:rsidR="00A22005" w:rsidRPr="00893222">
        <w:rPr>
          <w:rFonts w:cstheme="minorHAnsi"/>
          <w:b/>
          <w:bCs/>
          <w:i/>
          <w:iCs/>
        </w:rPr>
        <w:t xml:space="preserve">, </w:t>
      </w:r>
      <w:r w:rsidR="00C9028C" w:rsidRPr="00893222">
        <w:rPr>
          <w:rFonts w:cstheme="minorHAnsi"/>
          <w:b/>
          <w:bCs/>
          <w:i/>
          <w:iCs/>
        </w:rPr>
        <w:t>r</w:t>
      </w:r>
      <w:r w:rsidRPr="00893222">
        <w:rPr>
          <w:rFonts w:cstheme="minorHAnsi"/>
          <w:b/>
          <w:bCs/>
          <w:i/>
          <w:iCs/>
        </w:rPr>
        <w:t xml:space="preserve">eflectie </w:t>
      </w:r>
      <w:r w:rsidR="00A22005" w:rsidRPr="00893222">
        <w:rPr>
          <w:rFonts w:cstheme="minorHAnsi"/>
          <w:b/>
          <w:bCs/>
          <w:i/>
          <w:iCs/>
        </w:rPr>
        <w:t>en afronding</w:t>
      </w:r>
    </w:p>
    <w:p w14:paraId="7A1E52B1" w14:textId="29C8AE49" w:rsidR="00C44EE8" w:rsidRPr="00893222" w:rsidRDefault="00B918BE" w:rsidP="005E2B99">
      <w:pPr>
        <w:pStyle w:val="Lijstalinea"/>
        <w:numPr>
          <w:ilvl w:val="0"/>
          <w:numId w:val="17"/>
        </w:numPr>
        <w:spacing w:line="240" w:lineRule="auto"/>
        <w:rPr>
          <w:rFonts w:cstheme="minorHAnsi"/>
        </w:rPr>
      </w:pPr>
      <w:r w:rsidRPr="00893222">
        <w:rPr>
          <w:rFonts w:cstheme="minorHAnsi"/>
        </w:rPr>
        <w:t xml:space="preserve">De gespreksleiders of een deelnemer uit elke groep geeft </w:t>
      </w:r>
      <w:r w:rsidR="004D61E5" w:rsidRPr="00893222">
        <w:rPr>
          <w:rFonts w:cstheme="minorHAnsi"/>
        </w:rPr>
        <w:t xml:space="preserve">een pitch </w:t>
      </w:r>
      <w:r w:rsidR="00FE3179" w:rsidRPr="00893222">
        <w:rPr>
          <w:rFonts w:cstheme="minorHAnsi"/>
        </w:rPr>
        <w:t xml:space="preserve">over de </w:t>
      </w:r>
      <w:r w:rsidR="004D61E5" w:rsidRPr="00893222">
        <w:rPr>
          <w:rFonts w:cstheme="minorHAnsi"/>
        </w:rPr>
        <w:t>voorkeursvariant</w:t>
      </w:r>
      <w:r w:rsidR="00271103" w:rsidRPr="00893222">
        <w:rPr>
          <w:rFonts w:cstheme="minorHAnsi"/>
        </w:rPr>
        <w:t xml:space="preserve"> en </w:t>
      </w:r>
      <w:r w:rsidR="00A22005" w:rsidRPr="00893222">
        <w:rPr>
          <w:rFonts w:cstheme="minorHAnsi"/>
        </w:rPr>
        <w:t xml:space="preserve">de voorkeursstrategie </w:t>
      </w:r>
      <w:r w:rsidR="00A3681D" w:rsidRPr="00893222">
        <w:rPr>
          <w:rFonts w:cstheme="minorHAnsi"/>
        </w:rPr>
        <w:t xml:space="preserve">en </w:t>
      </w:r>
      <w:r w:rsidR="00D92AB3" w:rsidRPr="00893222">
        <w:rPr>
          <w:rFonts w:cstheme="minorHAnsi"/>
        </w:rPr>
        <w:t xml:space="preserve">een tip </w:t>
      </w:r>
      <w:r w:rsidR="00A3681D" w:rsidRPr="00893222">
        <w:rPr>
          <w:rFonts w:cstheme="minorHAnsi"/>
        </w:rPr>
        <w:t xml:space="preserve">voor </w:t>
      </w:r>
      <w:r w:rsidR="00271103" w:rsidRPr="00893222">
        <w:rPr>
          <w:rFonts w:cstheme="minorHAnsi"/>
        </w:rPr>
        <w:t>het gebruik van de scenario</w:t>
      </w:r>
      <w:r w:rsidR="0074024C" w:rsidRPr="00893222">
        <w:rPr>
          <w:rFonts w:cstheme="minorHAnsi"/>
        </w:rPr>
        <w:t>’</w:t>
      </w:r>
      <w:r w:rsidR="00271103" w:rsidRPr="00893222">
        <w:rPr>
          <w:rFonts w:cstheme="minorHAnsi"/>
        </w:rPr>
        <w:t xml:space="preserve">s </w:t>
      </w:r>
      <w:r w:rsidR="00A22005" w:rsidRPr="00893222">
        <w:rPr>
          <w:rFonts w:cstheme="minorHAnsi"/>
        </w:rPr>
        <w:t>hier</w:t>
      </w:r>
      <w:r w:rsidR="0074024C" w:rsidRPr="00893222">
        <w:rPr>
          <w:rFonts w:cstheme="minorHAnsi"/>
        </w:rPr>
        <w:t>bij</w:t>
      </w:r>
      <w:r w:rsidR="00AF3FDA" w:rsidRPr="00893222">
        <w:rPr>
          <w:rFonts w:cstheme="minorHAnsi"/>
        </w:rPr>
        <w:t xml:space="preserve">. </w:t>
      </w:r>
    </w:p>
    <w:p w14:paraId="48FD3382" w14:textId="6B28E56F" w:rsidR="00C44EE8" w:rsidRPr="00893222" w:rsidRDefault="004D76DE" w:rsidP="005E2B99">
      <w:pPr>
        <w:pStyle w:val="Lijstalinea"/>
        <w:numPr>
          <w:ilvl w:val="0"/>
          <w:numId w:val="17"/>
        </w:numPr>
        <w:spacing w:line="240" w:lineRule="auto"/>
        <w:rPr>
          <w:rFonts w:cstheme="minorHAnsi"/>
        </w:rPr>
      </w:pPr>
      <w:r>
        <w:rPr>
          <w:rFonts w:cstheme="minorHAnsi"/>
        </w:rPr>
        <w:t xml:space="preserve">De voorzitter </w:t>
      </w:r>
      <w:r w:rsidR="00271103" w:rsidRPr="00893222">
        <w:rPr>
          <w:rFonts w:cstheme="minorHAnsi"/>
        </w:rPr>
        <w:t xml:space="preserve">vraagt de </w:t>
      </w:r>
      <w:r w:rsidR="00A22005" w:rsidRPr="00893222">
        <w:rPr>
          <w:rFonts w:cstheme="minorHAnsi"/>
        </w:rPr>
        <w:t xml:space="preserve">andere </w:t>
      </w:r>
      <w:r w:rsidR="004D61E5" w:rsidRPr="00893222">
        <w:rPr>
          <w:rFonts w:cstheme="minorHAnsi"/>
        </w:rPr>
        <w:t xml:space="preserve">deelnemers </w:t>
      </w:r>
      <w:r w:rsidR="00B63292" w:rsidRPr="00893222">
        <w:rPr>
          <w:rFonts w:cstheme="minorHAnsi"/>
        </w:rPr>
        <w:t xml:space="preserve">te </w:t>
      </w:r>
      <w:r w:rsidR="009E2D11" w:rsidRPr="00893222">
        <w:rPr>
          <w:rFonts w:cstheme="minorHAnsi"/>
        </w:rPr>
        <w:t xml:space="preserve">reageren </w:t>
      </w:r>
      <w:r w:rsidR="00B63292" w:rsidRPr="00893222">
        <w:rPr>
          <w:rFonts w:cstheme="minorHAnsi"/>
        </w:rPr>
        <w:t xml:space="preserve">met aandacht voor </w:t>
      </w:r>
      <w:r w:rsidR="009E2D11" w:rsidRPr="00893222">
        <w:rPr>
          <w:rFonts w:cstheme="minorHAnsi"/>
        </w:rPr>
        <w:t>de toekomstbestendigheid</w:t>
      </w:r>
      <w:r w:rsidR="00775CDB" w:rsidRPr="00893222">
        <w:rPr>
          <w:rFonts w:cstheme="minorHAnsi"/>
        </w:rPr>
        <w:t xml:space="preserve">, </w:t>
      </w:r>
      <w:r w:rsidR="004E3350" w:rsidRPr="00893222">
        <w:rPr>
          <w:rFonts w:cstheme="minorHAnsi"/>
        </w:rPr>
        <w:t>de samenhang</w:t>
      </w:r>
      <w:r w:rsidR="00A22005" w:rsidRPr="00893222">
        <w:rPr>
          <w:rFonts w:cstheme="minorHAnsi"/>
        </w:rPr>
        <w:t xml:space="preserve"> </w:t>
      </w:r>
      <w:r w:rsidR="00B63292" w:rsidRPr="00893222">
        <w:rPr>
          <w:rFonts w:cstheme="minorHAnsi"/>
        </w:rPr>
        <w:t>en het gebruik van de scenario’s</w:t>
      </w:r>
      <w:r w:rsidR="00AF3FDA" w:rsidRPr="00893222">
        <w:rPr>
          <w:rFonts w:cstheme="minorHAnsi"/>
        </w:rPr>
        <w:t xml:space="preserve">. </w:t>
      </w:r>
    </w:p>
    <w:p w14:paraId="1B7A0DD0" w14:textId="71EDEE67" w:rsidR="00AF3FDA" w:rsidRPr="00893222" w:rsidRDefault="00B918BE" w:rsidP="005E2B99">
      <w:pPr>
        <w:pStyle w:val="Lijstalinea"/>
        <w:numPr>
          <w:ilvl w:val="0"/>
          <w:numId w:val="17"/>
        </w:numPr>
        <w:spacing w:line="240" w:lineRule="auto"/>
        <w:rPr>
          <w:rFonts w:cstheme="minorHAnsi"/>
        </w:rPr>
      </w:pPr>
      <w:r w:rsidRPr="00893222">
        <w:rPr>
          <w:rFonts w:cstheme="minorHAnsi"/>
        </w:rPr>
        <w:t xml:space="preserve">Een andere organisator </w:t>
      </w:r>
      <w:r w:rsidR="003720F1" w:rsidRPr="00893222">
        <w:rPr>
          <w:rFonts w:cstheme="minorHAnsi"/>
        </w:rPr>
        <w:t>noteert de opmerkingen die de deelnemers maken op een flap</w:t>
      </w:r>
      <w:r w:rsidR="00AF3FDA" w:rsidRPr="00893222">
        <w:rPr>
          <w:rFonts w:cstheme="minorHAnsi"/>
        </w:rPr>
        <w:t xml:space="preserve">. </w:t>
      </w:r>
    </w:p>
    <w:p w14:paraId="4773B099" w14:textId="68E5F223" w:rsidR="005E2B99" w:rsidRPr="00893222" w:rsidRDefault="00B918BE" w:rsidP="00483B78">
      <w:pPr>
        <w:pStyle w:val="Lijstalinea"/>
        <w:numPr>
          <w:ilvl w:val="0"/>
          <w:numId w:val="18"/>
        </w:numPr>
        <w:spacing w:line="240" w:lineRule="auto"/>
        <w:rPr>
          <w:rFonts w:cstheme="minorHAnsi"/>
        </w:rPr>
      </w:pPr>
      <w:r w:rsidRPr="00893222">
        <w:rPr>
          <w:rFonts w:cstheme="minorHAnsi"/>
        </w:rPr>
        <w:t xml:space="preserve">De voorzitter </w:t>
      </w:r>
      <w:r w:rsidR="00452874" w:rsidRPr="00893222">
        <w:rPr>
          <w:rFonts w:cstheme="minorHAnsi"/>
        </w:rPr>
        <w:t xml:space="preserve">bedankt </w:t>
      </w:r>
      <w:r w:rsidRPr="00893222">
        <w:rPr>
          <w:rFonts w:cstheme="minorHAnsi"/>
        </w:rPr>
        <w:t xml:space="preserve">alle </w:t>
      </w:r>
      <w:r w:rsidR="00452874" w:rsidRPr="00893222">
        <w:rPr>
          <w:rFonts w:cstheme="minorHAnsi"/>
        </w:rPr>
        <w:t>deelnemers</w:t>
      </w:r>
      <w:r w:rsidR="00602B0A" w:rsidRPr="00893222">
        <w:rPr>
          <w:rFonts w:cstheme="minorHAnsi"/>
        </w:rPr>
        <w:t xml:space="preserve"> </w:t>
      </w:r>
      <w:r w:rsidRPr="00893222">
        <w:rPr>
          <w:rFonts w:cstheme="minorHAnsi"/>
        </w:rPr>
        <w:t>en alle organisatoren voor hun bijdragen aan de workshop en deelt hen mee dat zij bondig en beeldend verslag ontvangen</w:t>
      </w:r>
    </w:p>
    <w:p w14:paraId="405B2582" w14:textId="77777777" w:rsidR="000932F9" w:rsidRDefault="000932F9" w:rsidP="005E2B99">
      <w:pPr>
        <w:spacing w:line="240" w:lineRule="auto"/>
        <w:rPr>
          <w:rFonts w:cstheme="minorHAnsi"/>
          <w:b/>
          <w:bCs/>
          <w:color w:val="538135" w:themeColor="accent6" w:themeShade="BF"/>
          <w:sz w:val="24"/>
          <w:szCs w:val="24"/>
        </w:rPr>
      </w:pPr>
    </w:p>
    <w:p w14:paraId="0C028088" w14:textId="77777777" w:rsidR="008E1B39" w:rsidRPr="008A75F6" w:rsidRDefault="008E1B39" w:rsidP="008E1B39">
      <w:pPr>
        <w:spacing w:line="240" w:lineRule="auto"/>
        <w:rPr>
          <w:rFonts w:cstheme="minorHAnsi"/>
          <w:b/>
          <w:bCs/>
          <w:color w:val="538135" w:themeColor="accent6" w:themeShade="BF"/>
          <w:sz w:val="24"/>
          <w:szCs w:val="24"/>
        </w:rPr>
      </w:pPr>
      <w:r>
        <w:rPr>
          <w:rFonts w:cstheme="minorHAnsi"/>
          <w:b/>
          <w:bCs/>
          <w:color w:val="538135" w:themeColor="accent6" w:themeShade="BF"/>
          <w:sz w:val="24"/>
          <w:szCs w:val="24"/>
        </w:rPr>
        <w:lastRenderedPageBreak/>
        <w:t>Materiaal</w:t>
      </w:r>
    </w:p>
    <w:p w14:paraId="5709AA89" w14:textId="77777777" w:rsidR="008E1B39" w:rsidRDefault="008E1B39" w:rsidP="008E1B39">
      <w:pPr>
        <w:pStyle w:val="Lijstalinea"/>
        <w:numPr>
          <w:ilvl w:val="0"/>
          <w:numId w:val="15"/>
        </w:numPr>
        <w:spacing w:line="240" w:lineRule="auto"/>
        <w:rPr>
          <w:rFonts w:cstheme="minorHAnsi"/>
        </w:rPr>
      </w:pPr>
      <w:r>
        <w:rPr>
          <w:rFonts w:cstheme="minorHAnsi"/>
        </w:rPr>
        <w:t>Het uitgangspunt is dat de workshop uit vier groepen van elk 7 deelnemers bestaat</w:t>
      </w:r>
    </w:p>
    <w:p w14:paraId="28E02E66" w14:textId="77777777" w:rsidR="008E1B39" w:rsidRPr="00893222" w:rsidRDefault="008E1B39" w:rsidP="008E1B39">
      <w:pPr>
        <w:pStyle w:val="Lijstalinea"/>
        <w:numPr>
          <w:ilvl w:val="0"/>
          <w:numId w:val="15"/>
        </w:numPr>
        <w:spacing w:line="240" w:lineRule="auto"/>
        <w:rPr>
          <w:rFonts w:cstheme="minorHAnsi"/>
        </w:rPr>
      </w:pPr>
      <w:r w:rsidRPr="00893222">
        <w:rPr>
          <w:rFonts w:cstheme="minorHAnsi"/>
        </w:rPr>
        <w:t>8 kaarten van het casegebied met zijn context (A1)</w:t>
      </w:r>
    </w:p>
    <w:p w14:paraId="3B60D6B9" w14:textId="77777777" w:rsidR="008E1B39" w:rsidRPr="00893222" w:rsidRDefault="008E1B39" w:rsidP="008E1B39">
      <w:pPr>
        <w:pStyle w:val="Lijstalinea"/>
        <w:numPr>
          <w:ilvl w:val="0"/>
          <w:numId w:val="15"/>
        </w:numPr>
        <w:spacing w:line="240" w:lineRule="auto"/>
        <w:rPr>
          <w:rFonts w:cstheme="minorHAnsi"/>
        </w:rPr>
      </w:pPr>
      <w:r w:rsidRPr="00893222">
        <w:rPr>
          <w:rFonts w:cstheme="minorHAnsi"/>
        </w:rPr>
        <w:t>30 instructies</w:t>
      </w:r>
    </w:p>
    <w:p w14:paraId="0D1A3E9E" w14:textId="77777777" w:rsidR="008E1B39" w:rsidRPr="00893222" w:rsidRDefault="008E1B39" w:rsidP="008E1B39">
      <w:pPr>
        <w:pStyle w:val="Lijstalinea"/>
        <w:numPr>
          <w:ilvl w:val="0"/>
          <w:numId w:val="15"/>
        </w:numPr>
        <w:spacing w:line="240" w:lineRule="auto"/>
        <w:rPr>
          <w:rFonts w:cstheme="minorHAnsi"/>
        </w:rPr>
      </w:pPr>
      <w:r w:rsidRPr="00893222">
        <w:rPr>
          <w:rFonts w:cstheme="minorHAnsi"/>
        </w:rPr>
        <w:t>30 casebeschrijvingen</w:t>
      </w:r>
    </w:p>
    <w:p w14:paraId="42E0EAD8" w14:textId="77777777" w:rsidR="008E1B39" w:rsidRPr="00893222" w:rsidRDefault="008E1B39" w:rsidP="008E1B39">
      <w:pPr>
        <w:pStyle w:val="Lijstalinea"/>
        <w:numPr>
          <w:ilvl w:val="0"/>
          <w:numId w:val="15"/>
        </w:numPr>
        <w:spacing w:line="240" w:lineRule="auto"/>
        <w:rPr>
          <w:rFonts w:cstheme="minorHAnsi"/>
        </w:rPr>
      </w:pPr>
      <w:r w:rsidRPr="00893222">
        <w:rPr>
          <w:rFonts w:cstheme="minorHAnsi"/>
        </w:rPr>
        <w:t>30 samenvattingen van de scenario’s</w:t>
      </w:r>
    </w:p>
    <w:p w14:paraId="499E4A31" w14:textId="77777777" w:rsidR="008E1B39" w:rsidRPr="00893222" w:rsidRDefault="008E1B39" w:rsidP="008E1B39">
      <w:pPr>
        <w:pStyle w:val="Lijstalinea"/>
        <w:numPr>
          <w:ilvl w:val="0"/>
          <w:numId w:val="15"/>
        </w:numPr>
        <w:spacing w:line="240" w:lineRule="auto"/>
        <w:rPr>
          <w:rFonts w:cstheme="minorHAnsi"/>
        </w:rPr>
      </w:pPr>
      <w:r w:rsidRPr="00893222">
        <w:rPr>
          <w:rFonts w:cstheme="minorHAnsi"/>
        </w:rPr>
        <w:t xml:space="preserve">4 sets stiften </w:t>
      </w:r>
    </w:p>
    <w:p w14:paraId="58911EF4" w14:textId="77777777" w:rsidR="008E1B39" w:rsidRPr="00893222" w:rsidRDefault="008E1B39" w:rsidP="008E1B39">
      <w:pPr>
        <w:pStyle w:val="Lijstalinea"/>
        <w:numPr>
          <w:ilvl w:val="0"/>
          <w:numId w:val="15"/>
        </w:numPr>
        <w:spacing w:line="240" w:lineRule="auto"/>
        <w:rPr>
          <w:rFonts w:cstheme="minorHAnsi"/>
        </w:rPr>
      </w:pPr>
      <w:r w:rsidRPr="00893222">
        <w:rPr>
          <w:rFonts w:cstheme="minorHAnsi"/>
        </w:rPr>
        <w:t>4 sets poster buddies</w:t>
      </w:r>
    </w:p>
    <w:p w14:paraId="525D58B9" w14:textId="77777777" w:rsidR="008E1B39" w:rsidRPr="00893222" w:rsidRDefault="008E1B39" w:rsidP="008E1B39">
      <w:pPr>
        <w:pStyle w:val="Lijstalinea"/>
        <w:numPr>
          <w:ilvl w:val="0"/>
          <w:numId w:val="15"/>
        </w:numPr>
        <w:spacing w:line="240" w:lineRule="auto"/>
        <w:rPr>
          <w:rFonts w:cstheme="minorHAnsi"/>
        </w:rPr>
      </w:pPr>
      <w:r w:rsidRPr="00893222">
        <w:rPr>
          <w:rFonts w:cstheme="minorHAnsi"/>
        </w:rPr>
        <w:t xml:space="preserve">4 flap-overs </w:t>
      </w:r>
    </w:p>
    <w:p w14:paraId="62218221" w14:textId="77777777" w:rsidR="008E1B39" w:rsidRDefault="008E1B39" w:rsidP="008E1B39">
      <w:pPr>
        <w:spacing w:line="240" w:lineRule="auto"/>
        <w:rPr>
          <w:rFonts w:cstheme="minorHAnsi"/>
          <w:b/>
          <w:bCs/>
          <w:color w:val="538135" w:themeColor="accent6" w:themeShade="BF"/>
          <w:sz w:val="24"/>
          <w:szCs w:val="24"/>
        </w:rPr>
      </w:pPr>
    </w:p>
    <w:p w14:paraId="67173E41" w14:textId="77777777" w:rsidR="00F5791F" w:rsidRPr="008A75F6" w:rsidRDefault="00F5791F" w:rsidP="00F5791F">
      <w:pPr>
        <w:spacing w:line="240" w:lineRule="auto"/>
        <w:rPr>
          <w:rFonts w:cstheme="minorHAnsi"/>
          <w:b/>
          <w:bCs/>
          <w:color w:val="538135" w:themeColor="accent6" w:themeShade="BF"/>
          <w:sz w:val="24"/>
          <w:szCs w:val="24"/>
        </w:rPr>
      </w:pPr>
      <w:r w:rsidRPr="008A75F6">
        <w:rPr>
          <w:rFonts w:cstheme="minorHAnsi"/>
          <w:b/>
          <w:bCs/>
          <w:color w:val="538135" w:themeColor="accent6" w:themeShade="BF"/>
          <w:sz w:val="24"/>
          <w:szCs w:val="24"/>
        </w:rPr>
        <w:t xml:space="preserve">Voorbereiding </w:t>
      </w:r>
    </w:p>
    <w:p w14:paraId="01BC429F" w14:textId="77777777" w:rsidR="00F5791F" w:rsidRDefault="00F5791F" w:rsidP="00F5791F">
      <w:pPr>
        <w:pStyle w:val="Lijstalinea"/>
        <w:numPr>
          <w:ilvl w:val="0"/>
          <w:numId w:val="3"/>
        </w:numPr>
        <w:spacing w:line="240" w:lineRule="auto"/>
        <w:rPr>
          <w:rFonts w:cstheme="minorHAnsi"/>
        </w:rPr>
      </w:pPr>
      <w:r>
        <w:rPr>
          <w:rFonts w:cstheme="minorHAnsi"/>
        </w:rPr>
        <w:t xml:space="preserve">De doelen, de aanpak, het </w:t>
      </w:r>
      <w:r w:rsidRPr="00893222">
        <w:rPr>
          <w:rFonts w:cstheme="minorHAnsi"/>
        </w:rPr>
        <w:t>programma</w:t>
      </w:r>
      <w:r>
        <w:rPr>
          <w:rFonts w:cstheme="minorHAnsi"/>
        </w:rPr>
        <w:t xml:space="preserve"> en</w:t>
      </w:r>
      <w:r w:rsidRPr="00893222">
        <w:rPr>
          <w:rFonts w:cstheme="minorHAnsi"/>
        </w:rPr>
        <w:t xml:space="preserve"> de deelnemers </w:t>
      </w:r>
      <w:r>
        <w:rPr>
          <w:rFonts w:cstheme="minorHAnsi"/>
        </w:rPr>
        <w:t>bespreken</w:t>
      </w:r>
    </w:p>
    <w:p w14:paraId="2E547CAB" w14:textId="77777777" w:rsidR="00F5791F" w:rsidRDefault="00F5791F" w:rsidP="00F5791F">
      <w:pPr>
        <w:pStyle w:val="Lijstalinea"/>
        <w:numPr>
          <w:ilvl w:val="0"/>
          <w:numId w:val="3"/>
        </w:numPr>
        <w:spacing w:line="240" w:lineRule="auto"/>
        <w:rPr>
          <w:rFonts w:cstheme="minorHAnsi"/>
        </w:rPr>
      </w:pPr>
      <w:r>
        <w:rPr>
          <w:rFonts w:cstheme="minorHAnsi"/>
        </w:rPr>
        <w:t>De deelnemers uitnodigen en zo nodig na enkele weken een herinnering sturen</w:t>
      </w:r>
    </w:p>
    <w:p w14:paraId="7A3F7AB8" w14:textId="77777777" w:rsidR="00F5791F" w:rsidRPr="00893222" w:rsidRDefault="00F5791F" w:rsidP="00F5791F">
      <w:pPr>
        <w:pStyle w:val="Lijstalinea"/>
        <w:numPr>
          <w:ilvl w:val="0"/>
          <w:numId w:val="3"/>
        </w:numPr>
        <w:spacing w:line="240" w:lineRule="auto"/>
        <w:rPr>
          <w:rFonts w:cstheme="minorHAnsi"/>
        </w:rPr>
      </w:pPr>
      <w:r>
        <w:rPr>
          <w:rFonts w:cstheme="minorHAnsi"/>
        </w:rPr>
        <w:t>De groepsindelingen voor de eerste en de tweede ronden maken (zie programmaonderdelen)</w:t>
      </w:r>
    </w:p>
    <w:p w14:paraId="7053EA70" w14:textId="52F1F7A8" w:rsidR="00F5791F" w:rsidRPr="00893222" w:rsidRDefault="00111381" w:rsidP="00F5791F">
      <w:pPr>
        <w:pStyle w:val="Lijstalinea"/>
        <w:numPr>
          <w:ilvl w:val="0"/>
          <w:numId w:val="3"/>
        </w:numPr>
        <w:spacing w:line="240" w:lineRule="auto"/>
        <w:rPr>
          <w:rFonts w:cstheme="minorHAnsi"/>
        </w:rPr>
      </w:pPr>
      <w:ins w:id="14" w:author="Fidel Vernooy" w:date="2025-01-16T19:58:00Z" w16du:dateUtc="2025-01-16T18:58:00Z">
        <w:r>
          <w:rPr>
            <w:rFonts w:cstheme="minorHAnsi"/>
          </w:rPr>
          <w:t xml:space="preserve">Het gebied dat </w:t>
        </w:r>
      </w:ins>
      <w:del w:id="15" w:author="Fidel Vernooy" w:date="2025-01-16T19:58:00Z" w16du:dateUtc="2025-01-16T18:58:00Z">
        <w:r w:rsidR="00F5791F" w:rsidRPr="00893222" w:rsidDel="00111381">
          <w:rPr>
            <w:rFonts w:cstheme="minorHAnsi"/>
          </w:rPr>
          <w:delText xml:space="preserve">De case die </w:delText>
        </w:r>
      </w:del>
      <w:r w:rsidR="00F5791F" w:rsidRPr="00893222">
        <w:rPr>
          <w:rFonts w:cstheme="minorHAnsi"/>
        </w:rPr>
        <w:t xml:space="preserve">tijdens de workshop centraal staat beschrijven: </w:t>
      </w:r>
    </w:p>
    <w:p w14:paraId="5E55C5CB" w14:textId="4A74C9B1" w:rsidR="00F5791F" w:rsidRPr="00893222" w:rsidRDefault="00F5791F" w:rsidP="00F5791F">
      <w:pPr>
        <w:pStyle w:val="Lijstalinea"/>
        <w:numPr>
          <w:ilvl w:val="0"/>
          <w:numId w:val="25"/>
        </w:numPr>
      </w:pPr>
      <w:r w:rsidRPr="00893222">
        <w:t xml:space="preserve">het </w:t>
      </w:r>
      <w:del w:id="16" w:author="Fidel Vernooy" w:date="2025-01-16T19:58:00Z" w16du:dateUtc="2025-01-16T18:58:00Z">
        <w:r w:rsidRPr="00893222" w:rsidDel="00111381">
          <w:delText>case</w:delText>
        </w:r>
      </w:del>
      <w:r w:rsidRPr="00893222">
        <w:t>gebied in zijn context</w:t>
      </w:r>
    </w:p>
    <w:p w14:paraId="1B91E75F" w14:textId="77777777" w:rsidR="00F5791F" w:rsidRPr="00893222" w:rsidRDefault="00F5791F" w:rsidP="00F5791F">
      <w:pPr>
        <w:pStyle w:val="Lijstalinea"/>
        <w:numPr>
          <w:ilvl w:val="0"/>
          <w:numId w:val="25"/>
        </w:numPr>
      </w:pPr>
      <w:r w:rsidRPr="00893222">
        <w:t xml:space="preserve">de belangrijkste strategische omgevingsvraagstukken </w:t>
      </w:r>
    </w:p>
    <w:p w14:paraId="4765ED32" w14:textId="77777777" w:rsidR="00F5791F" w:rsidRPr="00893222" w:rsidRDefault="00F5791F" w:rsidP="00F5791F">
      <w:pPr>
        <w:pStyle w:val="Lijstalinea"/>
        <w:numPr>
          <w:ilvl w:val="0"/>
          <w:numId w:val="25"/>
        </w:numPr>
      </w:pPr>
      <w:r w:rsidRPr="00893222">
        <w:t>de sectoren die met de vraagstukken zijn verbonden</w:t>
      </w:r>
    </w:p>
    <w:p w14:paraId="2C496E28" w14:textId="77777777" w:rsidR="00F5791F" w:rsidRPr="00893222" w:rsidRDefault="00F5791F" w:rsidP="00F5791F">
      <w:pPr>
        <w:pStyle w:val="Lijstalinea"/>
        <w:numPr>
          <w:ilvl w:val="0"/>
          <w:numId w:val="25"/>
        </w:numPr>
      </w:pPr>
      <w:r w:rsidRPr="00893222">
        <w:t xml:space="preserve">de toekomstige opgaven die met </w:t>
      </w:r>
      <w:r>
        <w:t xml:space="preserve">de </w:t>
      </w:r>
      <w:r w:rsidRPr="00893222">
        <w:t>sectoren zijn verbonden, bijv. bevolkingsontwikkeling</w:t>
      </w:r>
      <w:r>
        <w:t xml:space="preserve"> </w:t>
      </w:r>
    </w:p>
    <w:p w14:paraId="1813C9F4" w14:textId="77777777" w:rsidR="00F5791F" w:rsidRPr="00893222" w:rsidRDefault="00F5791F" w:rsidP="00F5791F">
      <w:pPr>
        <w:pStyle w:val="Lijstalinea"/>
        <w:numPr>
          <w:ilvl w:val="0"/>
          <w:numId w:val="25"/>
        </w:numPr>
      </w:pPr>
      <w:r w:rsidRPr="00893222">
        <w:t>de huidige ambities om de vraagstukken aan te pakken</w:t>
      </w:r>
    </w:p>
    <w:p w14:paraId="4A374BD0" w14:textId="77777777" w:rsidR="00F5791F" w:rsidRPr="00893222" w:rsidRDefault="00F5791F" w:rsidP="00F5791F">
      <w:pPr>
        <w:pStyle w:val="Lijstalinea"/>
        <w:numPr>
          <w:ilvl w:val="0"/>
          <w:numId w:val="3"/>
        </w:numPr>
        <w:spacing w:line="240" w:lineRule="auto"/>
        <w:rPr>
          <w:rFonts w:cstheme="minorHAnsi"/>
        </w:rPr>
      </w:pPr>
      <w:r w:rsidRPr="00893222">
        <w:rPr>
          <w:rFonts w:cstheme="minorHAnsi"/>
        </w:rPr>
        <w:t xml:space="preserve">De kaarten van het casegebied met zijn directe context om op te schetsen (A1) plotten: </w:t>
      </w:r>
    </w:p>
    <w:p w14:paraId="466450EA" w14:textId="77777777" w:rsidR="00F5791F" w:rsidRPr="00893222" w:rsidRDefault="00F5791F" w:rsidP="00F5791F">
      <w:pPr>
        <w:pStyle w:val="Lijstalinea"/>
        <w:numPr>
          <w:ilvl w:val="0"/>
          <w:numId w:val="27"/>
        </w:numPr>
      </w:pPr>
      <w:r w:rsidRPr="00893222">
        <w:t>Gemeentegrenzen</w:t>
      </w:r>
    </w:p>
    <w:p w14:paraId="1180FF7F" w14:textId="77777777" w:rsidR="00F5791F" w:rsidRPr="00893222" w:rsidRDefault="00F5791F" w:rsidP="00F5791F">
      <w:pPr>
        <w:pStyle w:val="Lijstalinea"/>
        <w:numPr>
          <w:ilvl w:val="0"/>
          <w:numId w:val="27"/>
        </w:numPr>
      </w:pPr>
      <w:r w:rsidRPr="00893222">
        <w:t xml:space="preserve">Woongebieden </w:t>
      </w:r>
    </w:p>
    <w:p w14:paraId="1CD6607D" w14:textId="77777777" w:rsidR="00F5791F" w:rsidRPr="00893222" w:rsidRDefault="00F5791F" w:rsidP="00F5791F">
      <w:pPr>
        <w:pStyle w:val="Lijstalinea"/>
        <w:numPr>
          <w:ilvl w:val="0"/>
          <w:numId w:val="27"/>
        </w:numPr>
      </w:pPr>
      <w:r w:rsidRPr="00893222">
        <w:t>Industrieterreinen</w:t>
      </w:r>
    </w:p>
    <w:p w14:paraId="67405B79" w14:textId="77777777" w:rsidR="00F5791F" w:rsidRPr="00893222" w:rsidRDefault="00F5791F" w:rsidP="00F5791F">
      <w:pPr>
        <w:pStyle w:val="Lijstalinea"/>
        <w:numPr>
          <w:ilvl w:val="0"/>
          <w:numId w:val="27"/>
        </w:numPr>
      </w:pPr>
      <w:r w:rsidRPr="00893222">
        <w:t>Landbouwgebieden</w:t>
      </w:r>
    </w:p>
    <w:p w14:paraId="2B021669" w14:textId="77777777" w:rsidR="00F5791F" w:rsidRPr="00893222" w:rsidRDefault="00F5791F" w:rsidP="00F5791F">
      <w:pPr>
        <w:pStyle w:val="Lijstalinea"/>
        <w:numPr>
          <w:ilvl w:val="0"/>
          <w:numId w:val="27"/>
        </w:numPr>
      </w:pPr>
      <w:r w:rsidRPr="00893222">
        <w:t>Natuurgebieden</w:t>
      </w:r>
    </w:p>
    <w:p w14:paraId="0A2291BD" w14:textId="77777777" w:rsidR="00F5791F" w:rsidRPr="00893222" w:rsidRDefault="00F5791F" w:rsidP="00F5791F">
      <w:pPr>
        <w:pStyle w:val="Lijstalinea"/>
        <w:numPr>
          <w:ilvl w:val="0"/>
          <w:numId w:val="27"/>
        </w:numPr>
      </w:pPr>
      <w:r w:rsidRPr="00893222">
        <w:t>Autosnelwegen</w:t>
      </w:r>
    </w:p>
    <w:p w14:paraId="6B3DC019" w14:textId="77777777" w:rsidR="00F5791F" w:rsidRPr="00893222" w:rsidRDefault="00F5791F" w:rsidP="00F5791F">
      <w:pPr>
        <w:pStyle w:val="Lijstalinea"/>
        <w:numPr>
          <w:ilvl w:val="0"/>
          <w:numId w:val="27"/>
        </w:numPr>
      </w:pPr>
      <w:r w:rsidRPr="00893222">
        <w:t>Provinciale wegen</w:t>
      </w:r>
    </w:p>
    <w:p w14:paraId="3AFF6104" w14:textId="77777777" w:rsidR="00F5791F" w:rsidRPr="00893222" w:rsidRDefault="00F5791F" w:rsidP="00F5791F">
      <w:pPr>
        <w:pStyle w:val="Lijstalinea"/>
        <w:numPr>
          <w:ilvl w:val="0"/>
          <w:numId w:val="27"/>
        </w:numPr>
      </w:pPr>
      <w:r w:rsidRPr="00893222">
        <w:t>Spoorwegen</w:t>
      </w:r>
    </w:p>
    <w:p w14:paraId="72399983" w14:textId="77777777" w:rsidR="00F5791F" w:rsidRPr="00893222" w:rsidRDefault="00F5791F" w:rsidP="00F5791F">
      <w:pPr>
        <w:pStyle w:val="Lijstalinea"/>
        <w:numPr>
          <w:ilvl w:val="0"/>
          <w:numId w:val="27"/>
        </w:numPr>
      </w:pPr>
      <w:r w:rsidRPr="00893222">
        <w:t>Waterwegen</w:t>
      </w:r>
    </w:p>
    <w:p w14:paraId="26C3263C" w14:textId="77777777" w:rsidR="00F5791F" w:rsidRPr="00893222" w:rsidRDefault="00F5791F" w:rsidP="00F5791F">
      <w:pPr>
        <w:pStyle w:val="Lijstalinea"/>
        <w:numPr>
          <w:ilvl w:val="0"/>
          <w:numId w:val="27"/>
        </w:numPr>
      </w:pPr>
      <w:r w:rsidRPr="00893222">
        <w:t xml:space="preserve">Energienetwerken </w:t>
      </w:r>
    </w:p>
    <w:p w14:paraId="0A3FC72B" w14:textId="427F8208" w:rsidR="00F5791F" w:rsidRPr="00893222" w:rsidRDefault="00F5791F" w:rsidP="00F5791F">
      <w:pPr>
        <w:pStyle w:val="Lijstalinea"/>
        <w:numPr>
          <w:ilvl w:val="0"/>
          <w:numId w:val="3"/>
        </w:numPr>
        <w:spacing w:line="240" w:lineRule="auto"/>
        <w:rPr>
          <w:rFonts w:cstheme="minorHAnsi"/>
        </w:rPr>
      </w:pPr>
      <w:r w:rsidRPr="00893222">
        <w:rPr>
          <w:rFonts w:cstheme="minorHAnsi"/>
        </w:rPr>
        <w:t xml:space="preserve">De presentaties over de scenario’s, de aanpak van de workshop en de </w:t>
      </w:r>
      <w:ins w:id="17" w:author="Fidel Vernooy" w:date="2025-01-16T19:58:00Z" w16du:dateUtc="2025-01-16T18:58:00Z">
        <w:r w:rsidR="00111381">
          <w:rPr>
            <w:rFonts w:cstheme="minorHAnsi"/>
          </w:rPr>
          <w:t>gebieds</w:t>
        </w:r>
      </w:ins>
      <w:del w:id="18" w:author="Fidel Vernooy" w:date="2025-01-16T19:58:00Z" w16du:dateUtc="2025-01-16T18:58:00Z">
        <w:r w:rsidRPr="00893222" w:rsidDel="00111381">
          <w:rPr>
            <w:rFonts w:cstheme="minorHAnsi"/>
          </w:rPr>
          <w:delText>case</w:delText>
        </w:r>
      </w:del>
      <w:r w:rsidRPr="00893222">
        <w:rPr>
          <w:rFonts w:cstheme="minorHAnsi"/>
        </w:rPr>
        <w:t xml:space="preserve">beschrijving maken </w:t>
      </w:r>
    </w:p>
    <w:p w14:paraId="4BC87C89" w14:textId="22C3BE31" w:rsidR="00F5791F" w:rsidRPr="00893222" w:rsidRDefault="00F5791F" w:rsidP="00F5791F">
      <w:pPr>
        <w:pStyle w:val="Lijstalinea"/>
        <w:numPr>
          <w:ilvl w:val="0"/>
          <w:numId w:val="3"/>
        </w:numPr>
        <w:spacing w:line="240" w:lineRule="auto"/>
        <w:rPr>
          <w:rFonts w:cstheme="minorHAnsi"/>
        </w:rPr>
      </w:pPr>
      <w:r w:rsidRPr="00893222">
        <w:rPr>
          <w:rFonts w:cstheme="minorHAnsi"/>
        </w:rPr>
        <w:t xml:space="preserve">De instructies, de </w:t>
      </w:r>
      <w:ins w:id="19" w:author="Fidel Vernooy" w:date="2025-01-16T19:58:00Z" w16du:dateUtc="2025-01-16T18:58:00Z">
        <w:r w:rsidR="00111381">
          <w:rPr>
            <w:rFonts w:cstheme="minorHAnsi"/>
          </w:rPr>
          <w:t>gebieds</w:t>
        </w:r>
      </w:ins>
      <w:del w:id="20" w:author="Fidel Vernooy" w:date="2025-01-16T19:58:00Z" w16du:dateUtc="2025-01-16T18:58:00Z">
        <w:r w:rsidRPr="00893222" w:rsidDel="00111381">
          <w:rPr>
            <w:rFonts w:cstheme="minorHAnsi"/>
          </w:rPr>
          <w:delText>case</w:delText>
        </w:r>
      </w:del>
      <w:r w:rsidRPr="00893222">
        <w:rPr>
          <w:rFonts w:cstheme="minorHAnsi"/>
        </w:rPr>
        <w:t xml:space="preserve">beschrijvingen en de samenvattingen van de scenario’s (toegespitst op de thema’s die in </w:t>
      </w:r>
      <w:ins w:id="21" w:author="Fidel Vernooy" w:date="2025-01-16T19:58:00Z" w16du:dateUtc="2025-01-16T18:58:00Z">
        <w:r w:rsidR="00111381">
          <w:rPr>
            <w:rFonts w:cstheme="minorHAnsi"/>
          </w:rPr>
          <w:t xml:space="preserve">het gebied </w:t>
        </w:r>
      </w:ins>
      <w:del w:id="22" w:author="Fidel Vernooy" w:date="2025-01-16T19:58:00Z" w16du:dateUtc="2025-01-16T18:58:00Z">
        <w:r w:rsidRPr="00893222" w:rsidDel="00111381">
          <w:rPr>
            <w:rFonts w:cstheme="minorHAnsi"/>
          </w:rPr>
          <w:delText xml:space="preserve">de case </w:delText>
        </w:r>
      </w:del>
      <w:r w:rsidRPr="00893222">
        <w:rPr>
          <w:rFonts w:cstheme="minorHAnsi"/>
        </w:rPr>
        <w:t xml:space="preserve">belangrijk zijn) printen </w:t>
      </w:r>
    </w:p>
    <w:p w14:paraId="655E6B49" w14:textId="77777777" w:rsidR="00F5791F" w:rsidRPr="00C35C0C" w:rsidRDefault="00F5791F" w:rsidP="00F5791F">
      <w:pPr>
        <w:pStyle w:val="Lijstalinea"/>
        <w:numPr>
          <w:ilvl w:val="0"/>
          <w:numId w:val="3"/>
        </w:numPr>
        <w:spacing w:line="240" w:lineRule="auto"/>
        <w:rPr>
          <w:rFonts w:cstheme="minorHAnsi"/>
          <w:sz w:val="24"/>
          <w:szCs w:val="24"/>
        </w:rPr>
      </w:pPr>
      <w:r>
        <w:rPr>
          <w:rFonts w:cstheme="minorHAnsi"/>
        </w:rPr>
        <w:t xml:space="preserve">1 </w:t>
      </w:r>
      <w:r w:rsidRPr="00893222">
        <w:rPr>
          <w:rFonts w:cstheme="minorHAnsi"/>
        </w:rPr>
        <w:t>zaal</w:t>
      </w:r>
      <w:r>
        <w:rPr>
          <w:rFonts w:cstheme="minorHAnsi"/>
        </w:rPr>
        <w:t xml:space="preserve">, 1 </w:t>
      </w:r>
      <w:r w:rsidRPr="00893222">
        <w:rPr>
          <w:rFonts w:cstheme="minorHAnsi"/>
        </w:rPr>
        <w:t>beeldscherm</w:t>
      </w:r>
      <w:r>
        <w:rPr>
          <w:rFonts w:cstheme="minorHAnsi"/>
        </w:rPr>
        <w:t xml:space="preserve"> en 4 </w:t>
      </w:r>
      <w:r w:rsidRPr="00893222">
        <w:rPr>
          <w:rFonts w:cstheme="minorHAnsi"/>
        </w:rPr>
        <w:t xml:space="preserve">flap-overs reserveren en </w:t>
      </w:r>
      <w:r>
        <w:rPr>
          <w:rFonts w:cstheme="minorHAnsi"/>
        </w:rPr>
        <w:t xml:space="preserve">de zaalinrichting (bijv. 4 grote tafels met 7 stoelen er omheen) en </w:t>
      </w:r>
      <w:r w:rsidRPr="00893222">
        <w:rPr>
          <w:rFonts w:cstheme="minorHAnsi"/>
        </w:rPr>
        <w:t>de catering regelen</w:t>
      </w:r>
    </w:p>
    <w:p w14:paraId="7BA7890A" w14:textId="77777777" w:rsidR="00F5791F" w:rsidRDefault="00F5791F" w:rsidP="00F5791F">
      <w:pPr>
        <w:spacing w:line="240" w:lineRule="auto"/>
        <w:rPr>
          <w:rFonts w:cstheme="minorHAnsi"/>
          <w:b/>
          <w:bCs/>
          <w:color w:val="538135" w:themeColor="accent6" w:themeShade="BF"/>
          <w:sz w:val="24"/>
          <w:szCs w:val="24"/>
        </w:rPr>
      </w:pPr>
    </w:p>
    <w:p w14:paraId="3E3E11D8" w14:textId="65413613" w:rsidR="006910A1" w:rsidRPr="008A75F6" w:rsidRDefault="006910A1" w:rsidP="005E2B99">
      <w:pPr>
        <w:spacing w:line="240" w:lineRule="auto"/>
        <w:rPr>
          <w:rFonts w:cstheme="minorHAnsi"/>
          <w:b/>
          <w:bCs/>
          <w:color w:val="538135" w:themeColor="accent6" w:themeShade="BF"/>
          <w:sz w:val="24"/>
          <w:szCs w:val="24"/>
        </w:rPr>
      </w:pPr>
      <w:r w:rsidRPr="008A75F6">
        <w:rPr>
          <w:rFonts w:cstheme="minorHAnsi"/>
          <w:b/>
          <w:bCs/>
          <w:color w:val="538135" w:themeColor="accent6" w:themeShade="BF"/>
          <w:sz w:val="24"/>
          <w:szCs w:val="24"/>
        </w:rPr>
        <w:t>Nazorg</w:t>
      </w:r>
    </w:p>
    <w:p w14:paraId="33E192AB" w14:textId="7AD3ADA5" w:rsidR="006910A1" w:rsidRPr="00893222" w:rsidRDefault="004D76DE" w:rsidP="005E2B99">
      <w:pPr>
        <w:pStyle w:val="Lijstalinea"/>
        <w:numPr>
          <w:ilvl w:val="0"/>
          <w:numId w:val="10"/>
        </w:numPr>
        <w:spacing w:line="240" w:lineRule="auto"/>
        <w:rPr>
          <w:rFonts w:cstheme="minorHAnsi"/>
        </w:rPr>
      </w:pPr>
      <w:r>
        <w:rPr>
          <w:rFonts w:cstheme="minorHAnsi"/>
        </w:rPr>
        <w:t>Een organisator maakt f</w:t>
      </w:r>
      <w:r w:rsidR="006910A1" w:rsidRPr="00893222">
        <w:rPr>
          <w:rFonts w:cstheme="minorHAnsi"/>
        </w:rPr>
        <w:t>oto’s van alle kaarten en flappen</w:t>
      </w:r>
    </w:p>
    <w:p w14:paraId="526E9324" w14:textId="73D547D8" w:rsidR="003720F1" w:rsidRPr="00893222" w:rsidRDefault="00B918BE" w:rsidP="005E2B99">
      <w:pPr>
        <w:pStyle w:val="Lijstalinea"/>
        <w:numPr>
          <w:ilvl w:val="0"/>
          <w:numId w:val="10"/>
        </w:numPr>
        <w:spacing w:line="240" w:lineRule="auto"/>
        <w:rPr>
          <w:rFonts w:cstheme="minorHAnsi"/>
        </w:rPr>
      </w:pPr>
      <w:r w:rsidRPr="00893222">
        <w:rPr>
          <w:rFonts w:cstheme="minorHAnsi"/>
        </w:rPr>
        <w:t xml:space="preserve">De gespreksleiders </w:t>
      </w:r>
      <w:r w:rsidR="003720F1" w:rsidRPr="00893222">
        <w:rPr>
          <w:rFonts w:cstheme="minorHAnsi"/>
        </w:rPr>
        <w:t xml:space="preserve">maken </w:t>
      </w:r>
      <w:r w:rsidRPr="00893222">
        <w:rPr>
          <w:rFonts w:cstheme="minorHAnsi"/>
        </w:rPr>
        <w:t xml:space="preserve">elk </w:t>
      </w:r>
      <w:r w:rsidR="003720F1" w:rsidRPr="00893222">
        <w:rPr>
          <w:rFonts w:cstheme="minorHAnsi"/>
        </w:rPr>
        <w:t xml:space="preserve">een kort verslag van </w:t>
      </w:r>
      <w:r w:rsidR="001146C3" w:rsidRPr="00893222">
        <w:rPr>
          <w:rFonts w:cstheme="minorHAnsi"/>
        </w:rPr>
        <w:t xml:space="preserve">de </w:t>
      </w:r>
      <w:r w:rsidR="003720F1" w:rsidRPr="00893222">
        <w:rPr>
          <w:rFonts w:cstheme="minorHAnsi"/>
        </w:rPr>
        <w:t>groepen</w:t>
      </w:r>
      <w:r w:rsidR="00842618" w:rsidRPr="00893222">
        <w:rPr>
          <w:rFonts w:cstheme="minorHAnsi"/>
        </w:rPr>
        <w:t xml:space="preserve"> </w:t>
      </w:r>
      <w:r w:rsidRPr="00893222">
        <w:rPr>
          <w:rFonts w:cstheme="minorHAnsi"/>
        </w:rPr>
        <w:t>(in trefzinnen)</w:t>
      </w:r>
    </w:p>
    <w:p w14:paraId="65E2D13E" w14:textId="39FD85A2" w:rsidR="007A7EFD" w:rsidRPr="00893222" w:rsidRDefault="00B918BE" w:rsidP="005E2B99">
      <w:pPr>
        <w:pStyle w:val="Lijstalinea"/>
        <w:numPr>
          <w:ilvl w:val="0"/>
          <w:numId w:val="10"/>
        </w:numPr>
        <w:spacing w:line="240" w:lineRule="auto"/>
        <w:rPr>
          <w:rFonts w:cstheme="minorHAnsi"/>
        </w:rPr>
      </w:pPr>
      <w:r w:rsidRPr="00893222">
        <w:rPr>
          <w:rFonts w:cstheme="minorHAnsi"/>
        </w:rPr>
        <w:t xml:space="preserve">Een organisator </w:t>
      </w:r>
      <w:r w:rsidR="003720F1" w:rsidRPr="00893222">
        <w:rPr>
          <w:rFonts w:cstheme="minorHAnsi"/>
        </w:rPr>
        <w:t>ma</w:t>
      </w:r>
      <w:r w:rsidR="001146C3" w:rsidRPr="00893222">
        <w:rPr>
          <w:rFonts w:cstheme="minorHAnsi"/>
        </w:rPr>
        <w:t>a</w:t>
      </w:r>
      <w:r w:rsidR="003720F1" w:rsidRPr="00893222">
        <w:rPr>
          <w:rFonts w:cstheme="minorHAnsi"/>
        </w:rPr>
        <w:t>k</w:t>
      </w:r>
      <w:r w:rsidR="001146C3" w:rsidRPr="00893222">
        <w:rPr>
          <w:rFonts w:cstheme="minorHAnsi"/>
        </w:rPr>
        <w:t>t</w:t>
      </w:r>
      <w:r w:rsidR="003720F1" w:rsidRPr="00893222">
        <w:rPr>
          <w:rFonts w:cstheme="minorHAnsi"/>
        </w:rPr>
        <w:t xml:space="preserve"> een </w:t>
      </w:r>
      <w:r w:rsidR="00842618" w:rsidRPr="00893222">
        <w:rPr>
          <w:rFonts w:cstheme="minorHAnsi"/>
        </w:rPr>
        <w:t xml:space="preserve">kort </w:t>
      </w:r>
      <w:r w:rsidR="003720F1" w:rsidRPr="00893222">
        <w:rPr>
          <w:rFonts w:cstheme="minorHAnsi"/>
        </w:rPr>
        <w:t xml:space="preserve">verslag van de plenaire delen </w:t>
      </w:r>
    </w:p>
    <w:p w14:paraId="1B9F9599" w14:textId="64AD6BCA" w:rsidR="00D92AB3" w:rsidRPr="00893222" w:rsidRDefault="00B918BE" w:rsidP="005E2B99">
      <w:pPr>
        <w:pStyle w:val="Lijstalinea"/>
        <w:numPr>
          <w:ilvl w:val="0"/>
          <w:numId w:val="10"/>
        </w:numPr>
        <w:spacing w:line="240" w:lineRule="auto"/>
        <w:rPr>
          <w:rFonts w:cstheme="minorHAnsi"/>
        </w:rPr>
      </w:pPr>
      <w:r w:rsidRPr="00893222">
        <w:rPr>
          <w:rFonts w:cstheme="minorHAnsi"/>
        </w:rPr>
        <w:t xml:space="preserve">Een organisator </w:t>
      </w:r>
      <w:r w:rsidR="007A7EFD" w:rsidRPr="00893222">
        <w:rPr>
          <w:rFonts w:cstheme="minorHAnsi"/>
        </w:rPr>
        <w:t xml:space="preserve">redigeert het hele verslag en mailt het </w:t>
      </w:r>
      <w:r w:rsidRPr="00893222">
        <w:rPr>
          <w:rFonts w:cstheme="minorHAnsi"/>
        </w:rPr>
        <w:t xml:space="preserve">naar de deelnemers </w:t>
      </w:r>
    </w:p>
    <w:sectPr w:rsidR="00D92AB3" w:rsidRPr="00893222" w:rsidSect="00ED5CD8">
      <w:footerReference w:type="default" r:id="rId8"/>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7755F" w14:textId="77777777" w:rsidR="00D66994" w:rsidRDefault="00D66994" w:rsidP="006050B7">
      <w:pPr>
        <w:spacing w:after="0" w:line="240" w:lineRule="auto"/>
      </w:pPr>
      <w:r>
        <w:separator/>
      </w:r>
    </w:p>
  </w:endnote>
  <w:endnote w:type="continuationSeparator" w:id="0">
    <w:p w14:paraId="31A34224" w14:textId="77777777" w:rsidR="00D66994" w:rsidRDefault="00D66994" w:rsidP="00605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2992440"/>
      <w:docPartObj>
        <w:docPartGallery w:val="Page Numbers (Bottom of Page)"/>
        <w:docPartUnique/>
      </w:docPartObj>
    </w:sdtPr>
    <w:sdtEndPr>
      <w:rPr>
        <w:sz w:val="24"/>
        <w:szCs w:val="24"/>
      </w:rPr>
    </w:sdtEndPr>
    <w:sdtContent>
      <w:p w14:paraId="7CF64E93" w14:textId="44FA23D4" w:rsidR="006050B7" w:rsidRPr="005E2B99" w:rsidRDefault="006050B7">
        <w:pPr>
          <w:pStyle w:val="Voettekst"/>
          <w:jc w:val="center"/>
          <w:rPr>
            <w:sz w:val="24"/>
            <w:szCs w:val="24"/>
          </w:rPr>
        </w:pPr>
        <w:r w:rsidRPr="005E2B99">
          <w:rPr>
            <w:sz w:val="24"/>
            <w:szCs w:val="24"/>
          </w:rPr>
          <w:fldChar w:fldCharType="begin"/>
        </w:r>
        <w:r w:rsidRPr="005E2B99">
          <w:rPr>
            <w:sz w:val="24"/>
            <w:szCs w:val="24"/>
          </w:rPr>
          <w:instrText>PAGE   \* MERGEFORMAT</w:instrText>
        </w:r>
        <w:r w:rsidRPr="005E2B99">
          <w:rPr>
            <w:sz w:val="24"/>
            <w:szCs w:val="24"/>
          </w:rPr>
          <w:fldChar w:fldCharType="separate"/>
        </w:r>
        <w:r w:rsidRPr="005E2B99">
          <w:rPr>
            <w:sz w:val="24"/>
            <w:szCs w:val="24"/>
          </w:rPr>
          <w:t>2</w:t>
        </w:r>
        <w:r w:rsidRPr="005E2B99">
          <w:rPr>
            <w:sz w:val="24"/>
            <w:szCs w:val="24"/>
          </w:rPr>
          <w:fldChar w:fldCharType="end"/>
        </w:r>
      </w:p>
    </w:sdtContent>
  </w:sdt>
  <w:p w14:paraId="1E861A9C" w14:textId="77777777" w:rsidR="006050B7" w:rsidRDefault="006050B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A2DA5" w14:textId="77777777" w:rsidR="00D66994" w:rsidRDefault="00D66994" w:rsidP="006050B7">
      <w:pPr>
        <w:spacing w:after="0" w:line="240" w:lineRule="auto"/>
      </w:pPr>
      <w:r>
        <w:separator/>
      </w:r>
    </w:p>
  </w:footnote>
  <w:footnote w:type="continuationSeparator" w:id="0">
    <w:p w14:paraId="48FA08DC" w14:textId="77777777" w:rsidR="00D66994" w:rsidRDefault="00D66994" w:rsidP="006050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14F0"/>
    <w:multiLevelType w:val="hybridMultilevel"/>
    <w:tmpl w:val="F134F5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1604587"/>
    <w:multiLevelType w:val="hybridMultilevel"/>
    <w:tmpl w:val="E8AA7B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9923D18"/>
    <w:multiLevelType w:val="hybridMultilevel"/>
    <w:tmpl w:val="8918F4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20F87B5F"/>
    <w:multiLevelType w:val="hybridMultilevel"/>
    <w:tmpl w:val="68C254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60243A6"/>
    <w:multiLevelType w:val="hybridMultilevel"/>
    <w:tmpl w:val="0E1EE6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264D1E98"/>
    <w:multiLevelType w:val="hybridMultilevel"/>
    <w:tmpl w:val="DC041E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EF06C87"/>
    <w:multiLevelType w:val="hybridMultilevel"/>
    <w:tmpl w:val="56EE3EFA"/>
    <w:lvl w:ilvl="0" w:tplc="F0E63B6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567A60"/>
    <w:multiLevelType w:val="hybridMultilevel"/>
    <w:tmpl w:val="2A4AA8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1E60717"/>
    <w:multiLevelType w:val="hybridMultilevel"/>
    <w:tmpl w:val="1220DA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375C0781"/>
    <w:multiLevelType w:val="hybridMultilevel"/>
    <w:tmpl w:val="6D5CBB2A"/>
    <w:lvl w:ilvl="0" w:tplc="D18EAB48">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BD64863"/>
    <w:multiLevelType w:val="hybridMultilevel"/>
    <w:tmpl w:val="6714CC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D843910"/>
    <w:multiLevelType w:val="hybridMultilevel"/>
    <w:tmpl w:val="F2846F00"/>
    <w:lvl w:ilvl="0" w:tplc="93BC312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7D60F05"/>
    <w:multiLevelType w:val="hybridMultilevel"/>
    <w:tmpl w:val="B43A9B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51515165"/>
    <w:multiLevelType w:val="hybridMultilevel"/>
    <w:tmpl w:val="B7E8CE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54FE6A21"/>
    <w:multiLevelType w:val="hybridMultilevel"/>
    <w:tmpl w:val="85D83D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586D1C2E"/>
    <w:multiLevelType w:val="hybridMultilevel"/>
    <w:tmpl w:val="10A4CD4A"/>
    <w:lvl w:ilvl="0" w:tplc="44ACE906">
      <w:numFmt w:val="bullet"/>
      <w:lvlText w:val="-"/>
      <w:lvlJc w:val="left"/>
      <w:pPr>
        <w:ind w:left="360" w:hanging="360"/>
      </w:pPr>
      <w:rPr>
        <w:rFonts w:ascii="Calibri" w:eastAsiaTheme="minorHAnsi" w:hAnsi="Calibri" w:cstheme="minorBid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5B4D6840"/>
    <w:multiLevelType w:val="hybridMultilevel"/>
    <w:tmpl w:val="856C174E"/>
    <w:lvl w:ilvl="0" w:tplc="44ACE906">
      <w:numFmt w:val="bullet"/>
      <w:lvlText w:val="-"/>
      <w:lvlJc w:val="left"/>
      <w:pPr>
        <w:ind w:left="720" w:hanging="360"/>
      </w:pPr>
      <w:rPr>
        <w:rFonts w:ascii="Calibri" w:eastAsiaTheme="minorHAnsi" w:hAnsi="Calibri"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0A7A43"/>
    <w:multiLevelType w:val="hybridMultilevel"/>
    <w:tmpl w:val="671C28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5FC12C59"/>
    <w:multiLevelType w:val="hybridMultilevel"/>
    <w:tmpl w:val="F7507B50"/>
    <w:lvl w:ilvl="0" w:tplc="44ACE906">
      <w:numFmt w:val="bullet"/>
      <w:lvlText w:val="-"/>
      <w:lvlJc w:val="left"/>
      <w:pPr>
        <w:ind w:left="720" w:hanging="360"/>
      </w:pPr>
      <w:rPr>
        <w:rFonts w:ascii="Calibri" w:eastAsiaTheme="minorHAnsi" w:hAnsi="Calibri"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1E14220"/>
    <w:multiLevelType w:val="hybridMultilevel"/>
    <w:tmpl w:val="345275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6639704D"/>
    <w:multiLevelType w:val="hybridMultilevel"/>
    <w:tmpl w:val="F606100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68CB04C3"/>
    <w:multiLevelType w:val="hybridMultilevel"/>
    <w:tmpl w:val="D73A62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6A71503E"/>
    <w:multiLevelType w:val="hybridMultilevel"/>
    <w:tmpl w:val="66986B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6C5E1187"/>
    <w:multiLevelType w:val="hybridMultilevel"/>
    <w:tmpl w:val="31723F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6F7830F1"/>
    <w:multiLevelType w:val="hybridMultilevel"/>
    <w:tmpl w:val="74C88EE0"/>
    <w:lvl w:ilvl="0" w:tplc="44ACE906">
      <w:numFmt w:val="bullet"/>
      <w:lvlText w:val="-"/>
      <w:lvlJc w:val="left"/>
      <w:pPr>
        <w:ind w:left="720" w:hanging="360"/>
      </w:pPr>
      <w:rPr>
        <w:rFonts w:ascii="Calibri" w:eastAsiaTheme="minorHAnsi" w:hAnsi="Calibri" w:cstheme="minorBidi" w:hint="default"/>
      </w:rPr>
    </w:lvl>
    <w:lvl w:ilvl="1" w:tplc="FFFFFFFF">
      <w:numFmt w:val="bullet"/>
      <w:lvlText w:val="-"/>
      <w:lvlJc w:val="left"/>
      <w:pPr>
        <w:ind w:left="1440" w:hanging="360"/>
      </w:pPr>
      <w:rPr>
        <w:rFonts w:ascii="Calibri" w:eastAsiaTheme="minorHAnsi" w:hAnsi="Calibri"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3FC6B0B"/>
    <w:multiLevelType w:val="hybridMultilevel"/>
    <w:tmpl w:val="1794FB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797834AC"/>
    <w:multiLevelType w:val="hybridMultilevel"/>
    <w:tmpl w:val="4090281C"/>
    <w:lvl w:ilvl="0" w:tplc="F0E63B6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20070155">
    <w:abstractNumId w:val="8"/>
  </w:num>
  <w:num w:numId="2" w16cid:durableId="1869370219">
    <w:abstractNumId w:val="6"/>
  </w:num>
  <w:num w:numId="3" w16cid:durableId="1649091803">
    <w:abstractNumId w:val="2"/>
  </w:num>
  <w:num w:numId="4" w16cid:durableId="1819491058">
    <w:abstractNumId w:val="26"/>
  </w:num>
  <w:num w:numId="5" w16cid:durableId="555627467">
    <w:abstractNumId w:val="5"/>
  </w:num>
  <w:num w:numId="6" w16cid:durableId="2057004668">
    <w:abstractNumId w:val="23"/>
  </w:num>
  <w:num w:numId="7" w16cid:durableId="1611745183">
    <w:abstractNumId w:val="9"/>
  </w:num>
  <w:num w:numId="8" w16cid:durableId="453601287">
    <w:abstractNumId w:val="4"/>
  </w:num>
  <w:num w:numId="9" w16cid:durableId="1606305278">
    <w:abstractNumId w:val="13"/>
  </w:num>
  <w:num w:numId="10" w16cid:durableId="1195923046">
    <w:abstractNumId w:val="19"/>
  </w:num>
  <w:num w:numId="11" w16cid:durableId="546533150">
    <w:abstractNumId w:val="1"/>
  </w:num>
  <w:num w:numId="12" w16cid:durableId="519196485">
    <w:abstractNumId w:val="17"/>
  </w:num>
  <w:num w:numId="13" w16cid:durableId="1548757095">
    <w:abstractNumId w:val="7"/>
  </w:num>
  <w:num w:numId="14" w16cid:durableId="415323604">
    <w:abstractNumId w:val="22"/>
  </w:num>
  <w:num w:numId="15" w16cid:durableId="539172452">
    <w:abstractNumId w:val="3"/>
  </w:num>
  <w:num w:numId="16" w16cid:durableId="697582342">
    <w:abstractNumId w:val="25"/>
  </w:num>
  <w:num w:numId="17" w16cid:durableId="1960066722">
    <w:abstractNumId w:val="0"/>
  </w:num>
  <w:num w:numId="18" w16cid:durableId="1508058272">
    <w:abstractNumId w:val="14"/>
  </w:num>
  <w:num w:numId="19" w16cid:durableId="1440684615">
    <w:abstractNumId w:val="24"/>
  </w:num>
  <w:num w:numId="20" w16cid:durableId="860708128">
    <w:abstractNumId w:val="21"/>
  </w:num>
  <w:num w:numId="21" w16cid:durableId="454908361">
    <w:abstractNumId w:val="10"/>
  </w:num>
  <w:num w:numId="22" w16cid:durableId="1636637709">
    <w:abstractNumId w:val="11"/>
  </w:num>
  <w:num w:numId="23" w16cid:durableId="1607930158">
    <w:abstractNumId w:val="12"/>
  </w:num>
  <w:num w:numId="24" w16cid:durableId="1100561084">
    <w:abstractNumId w:val="15"/>
  </w:num>
  <w:num w:numId="25" w16cid:durableId="2084644896">
    <w:abstractNumId w:val="18"/>
  </w:num>
  <w:num w:numId="26" w16cid:durableId="1572082020">
    <w:abstractNumId w:val="20"/>
  </w:num>
  <w:num w:numId="27" w16cid:durableId="63302273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idel Vernooy">
    <w15:presenceInfo w15:providerId="Windows Live" w15:userId="0be0443e54cd7b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57CA089-60CE-49C8-8BD4-CDC9E261F310}"/>
    <w:docVar w:name="dgnword-eventsink" w:val="2684165742688"/>
  </w:docVars>
  <w:rsids>
    <w:rsidRoot w:val="009309F3"/>
    <w:rsid w:val="000014A9"/>
    <w:rsid w:val="000041E4"/>
    <w:rsid w:val="00017CF2"/>
    <w:rsid w:val="00022787"/>
    <w:rsid w:val="00025735"/>
    <w:rsid w:val="0005140B"/>
    <w:rsid w:val="00071206"/>
    <w:rsid w:val="000932F9"/>
    <w:rsid w:val="000A39DF"/>
    <w:rsid w:val="000B093F"/>
    <w:rsid w:val="000B128D"/>
    <w:rsid w:val="000C01E8"/>
    <w:rsid w:val="000E0E9E"/>
    <w:rsid w:val="000E2681"/>
    <w:rsid w:val="000F155A"/>
    <w:rsid w:val="000F487D"/>
    <w:rsid w:val="001004E9"/>
    <w:rsid w:val="00106C22"/>
    <w:rsid w:val="00111381"/>
    <w:rsid w:val="00112F58"/>
    <w:rsid w:val="001146C3"/>
    <w:rsid w:val="00136AFF"/>
    <w:rsid w:val="001501BA"/>
    <w:rsid w:val="00182D2E"/>
    <w:rsid w:val="00194EF5"/>
    <w:rsid w:val="001A1778"/>
    <w:rsid w:val="001A43BD"/>
    <w:rsid w:val="001C23CA"/>
    <w:rsid w:val="001D11CB"/>
    <w:rsid w:val="001D68C9"/>
    <w:rsid w:val="001F7B52"/>
    <w:rsid w:val="0022083D"/>
    <w:rsid w:val="002256EB"/>
    <w:rsid w:val="002329B5"/>
    <w:rsid w:val="00257893"/>
    <w:rsid w:val="002674AF"/>
    <w:rsid w:val="00271103"/>
    <w:rsid w:val="00275AD0"/>
    <w:rsid w:val="0027600B"/>
    <w:rsid w:val="00284336"/>
    <w:rsid w:val="0029465F"/>
    <w:rsid w:val="002A4B5F"/>
    <w:rsid w:val="002B5E57"/>
    <w:rsid w:val="002D1976"/>
    <w:rsid w:val="002D1F4A"/>
    <w:rsid w:val="002E161F"/>
    <w:rsid w:val="002F0E95"/>
    <w:rsid w:val="002F280A"/>
    <w:rsid w:val="002F6360"/>
    <w:rsid w:val="0030337B"/>
    <w:rsid w:val="00320795"/>
    <w:rsid w:val="0033078D"/>
    <w:rsid w:val="00330ADF"/>
    <w:rsid w:val="00343E1C"/>
    <w:rsid w:val="00360470"/>
    <w:rsid w:val="00367DA6"/>
    <w:rsid w:val="0037090F"/>
    <w:rsid w:val="003720F1"/>
    <w:rsid w:val="00374C75"/>
    <w:rsid w:val="00384FB9"/>
    <w:rsid w:val="003B0E32"/>
    <w:rsid w:val="003B1A3B"/>
    <w:rsid w:val="00400ABD"/>
    <w:rsid w:val="00417EA3"/>
    <w:rsid w:val="00444130"/>
    <w:rsid w:val="004473A5"/>
    <w:rsid w:val="00452874"/>
    <w:rsid w:val="004539ED"/>
    <w:rsid w:val="00464591"/>
    <w:rsid w:val="00481EE5"/>
    <w:rsid w:val="00482EDA"/>
    <w:rsid w:val="00483B78"/>
    <w:rsid w:val="004931D2"/>
    <w:rsid w:val="004D5686"/>
    <w:rsid w:val="004D61E5"/>
    <w:rsid w:val="004D76DE"/>
    <w:rsid w:val="004E14DB"/>
    <w:rsid w:val="004E1E9E"/>
    <w:rsid w:val="004E3350"/>
    <w:rsid w:val="004F6D54"/>
    <w:rsid w:val="00507B6D"/>
    <w:rsid w:val="00516143"/>
    <w:rsid w:val="00516E24"/>
    <w:rsid w:val="005316B3"/>
    <w:rsid w:val="00532E27"/>
    <w:rsid w:val="00536BC1"/>
    <w:rsid w:val="0054003E"/>
    <w:rsid w:val="005705CC"/>
    <w:rsid w:val="00582DDC"/>
    <w:rsid w:val="00593834"/>
    <w:rsid w:val="00593C22"/>
    <w:rsid w:val="005A3137"/>
    <w:rsid w:val="005B5068"/>
    <w:rsid w:val="005C5FDF"/>
    <w:rsid w:val="005E2B99"/>
    <w:rsid w:val="005F5E47"/>
    <w:rsid w:val="00602B0A"/>
    <w:rsid w:val="006050B7"/>
    <w:rsid w:val="00611330"/>
    <w:rsid w:val="006134E9"/>
    <w:rsid w:val="006215F3"/>
    <w:rsid w:val="00624450"/>
    <w:rsid w:val="006417A5"/>
    <w:rsid w:val="0064491F"/>
    <w:rsid w:val="00644ABA"/>
    <w:rsid w:val="00652A13"/>
    <w:rsid w:val="00660970"/>
    <w:rsid w:val="006719C3"/>
    <w:rsid w:val="006910A1"/>
    <w:rsid w:val="00694FE5"/>
    <w:rsid w:val="0069748C"/>
    <w:rsid w:val="006C0504"/>
    <w:rsid w:val="006C30C8"/>
    <w:rsid w:val="006E138B"/>
    <w:rsid w:val="006F11A5"/>
    <w:rsid w:val="006F6443"/>
    <w:rsid w:val="0074024C"/>
    <w:rsid w:val="00747BA2"/>
    <w:rsid w:val="00757659"/>
    <w:rsid w:val="007634D6"/>
    <w:rsid w:val="00775CDB"/>
    <w:rsid w:val="00777F38"/>
    <w:rsid w:val="007934BE"/>
    <w:rsid w:val="007A0C0C"/>
    <w:rsid w:val="007A7EFD"/>
    <w:rsid w:val="007B03C6"/>
    <w:rsid w:val="007C414F"/>
    <w:rsid w:val="007C6F14"/>
    <w:rsid w:val="007D16C3"/>
    <w:rsid w:val="007D77AB"/>
    <w:rsid w:val="007F1131"/>
    <w:rsid w:val="007F733C"/>
    <w:rsid w:val="008101D0"/>
    <w:rsid w:val="00825284"/>
    <w:rsid w:val="00827717"/>
    <w:rsid w:val="00833907"/>
    <w:rsid w:val="00842618"/>
    <w:rsid w:val="00846B28"/>
    <w:rsid w:val="00850195"/>
    <w:rsid w:val="00866369"/>
    <w:rsid w:val="008704CC"/>
    <w:rsid w:val="00871E1D"/>
    <w:rsid w:val="00893222"/>
    <w:rsid w:val="008A75F6"/>
    <w:rsid w:val="008B6464"/>
    <w:rsid w:val="008D2E32"/>
    <w:rsid w:val="008D4892"/>
    <w:rsid w:val="008D75E4"/>
    <w:rsid w:val="008E0CF5"/>
    <w:rsid w:val="008E1A69"/>
    <w:rsid w:val="008E1B39"/>
    <w:rsid w:val="008E5C26"/>
    <w:rsid w:val="00907DF0"/>
    <w:rsid w:val="00917448"/>
    <w:rsid w:val="00921F68"/>
    <w:rsid w:val="009309F3"/>
    <w:rsid w:val="00935FFC"/>
    <w:rsid w:val="0095603E"/>
    <w:rsid w:val="00986802"/>
    <w:rsid w:val="009C0998"/>
    <w:rsid w:val="009D63F1"/>
    <w:rsid w:val="009E2D11"/>
    <w:rsid w:val="009E5FD1"/>
    <w:rsid w:val="009F3774"/>
    <w:rsid w:val="009F3B47"/>
    <w:rsid w:val="00A22005"/>
    <w:rsid w:val="00A22AA6"/>
    <w:rsid w:val="00A3681D"/>
    <w:rsid w:val="00A3764B"/>
    <w:rsid w:val="00A42120"/>
    <w:rsid w:val="00A42D76"/>
    <w:rsid w:val="00A718D4"/>
    <w:rsid w:val="00A74040"/>
    <w:rsid w:val="00A93BF7"/>
    <w:rsid w:val="00A95AEB"/>
    <w:rsid w:val="00AD7373"/>
    <w:rsid w:val="00AF3FDA"/>
    <w:rsid w:val="00B07711"/>
    <w:rsid w:val="00B2170E"/>
    <w:rsid w:val="00B24FCA"/>
    <w:rsid w:val="00B26677"/>
    <w:rsid w:val="00B37465"/>
    <w:rsid w:val="00B42B21"/>
    <w:rsid w:val="00B63292"/>
    <w:rsid w:val="00B66369"/>
    <w:rsid w:val="00B85045"/>
    <w:rsid w:val="00B85739"/>
    <w:rsid w:val="00B91204"/>
    <w:rsid w:val="00B918BE"/>
    <w:rsid w:val="00B9631F"/>
    <w:rsid w:val="00B96B25"/>
    <w:rsid w:val="00BA3A70"/>
    <w:rsid w:val="00BD10B6"/>
    <w:rsid w:val="00BD40A5"/>
    <w:rsid w:val="00BE2143"/>
    <w:rsid w:val="00BE7356"/>
    <w:rsid w:val="00C073BA"/>
    <w:rsid w:val="00C15E04"/>
    <w:rsid w:val="00C1772E"/>
    <w:rsid w:val="00C203B3"/>
    <w:rsid w:val="00C30917"/>
    <w:rsid w:val="00C33362"/>
    <w:rsid w:val="00C35C0C"/>
    <w:rsid w:val="00C427B6"/>
    <w:rsid w:val="00C44EE8"/>
    <w:rsid w:val="00C608BA"/>
    <w:rsid w:val="00C634B2"/>
    <w:rsid w:val="00C65492"/>
    <w:rsid w:val="00C709A9"/>
    <w:rsid w:val="00C85414"/>
    <w:rsid w:val="00C9028C"/>
    <w:rsid w:val="00CA7B48"/>
    <w:rsid w:val="00CB51CA"/>
    <w:rsid w:val="00CB63F0"/>
    <w:rsid w:val="00CD30C9"/>
    <w:rsid w:val="00CE09B3"/>
    <w:rsid w:val="00CE1CC0"/>
    <w:rsid w:val="00CF1C36"/>
    <w:rsid w:val="00D06ED9"/>
    <w:rsid w:val="00D1240C"/>
    <w:rsid w:val="00D12520"/>
    <w:rsid w:val="00D30BF8"/>
    <w:rsid w:val="00D51D96"/>
    <w:rsid w:val="00D5553A"/>
    <w:rsid w:val="00D66994"/>
    <w:rsid w:val="00D74D46"/>
    <w:rsid w:val="00D77552"/>
    <w:rsid w:val="00D84DA3"/>
    <w:rsid w:val="00D92AB3"/>
    <w:rsid w:val="00DA23FA"/>
    <w:rsid w:val="00DB0849"/>
    <w:rsid w:val="00DC30AA"/>
    <w:rsid w:val="00DE1B78"/>
    <w:rsid w:val="00DF724B"/>
    <w:rsid w:val="00E009AB"/>
    <w:rsid w:val="00E05AD0"/>
    <w:rsid w:val="00E0636E"/>
    <w:rsid w:val="00E1222F"/>
    <w:rsid w:val="00E146C5"/>
    <w:rsid w:val="00E1537F"/>
    <w:rsid w:val="00E15D5D"/>
    <w:rsid w:val="00E16D3F"/>
    <w:rsid w:val="00E23291"/>
    <w:rsid w:val="00E2598E"/>
    <w:rsid w:val="00E323D1"/>
    <w:rsid w:val="00E35C23"/>
    <w:rsid w:val="00E451ED"/>
    <w:rsid w:val="00E4791A"/>
    <w:rsid w:val="00E6281B"/>
    <w:rsid w:val="00E71EE1"/>
    <w:rsid w:val="00E77FEF"/>
    <w:rsid w:val="00E8730A"/>
    <w:rsid w:val="00ED5CD8"/>
    <w:rsid w:val="00EE5C9D"/>
    <w:rsid w:val="00EF0534"/>
    <w:rsid w:val="00F014DE"/>
    <w:rsid w:val="00F06AF6"/>
    <w:rsid w:val="00F123ED"/>
    <w:rsid w:val="00F5791F"/>
    <w:rsid w:val="00F60C62"/>
    <w:rsid w:val="00F6173F"/>
    <w:rsid w:val="00F65724"/>
    <w:rsid w:val="00F738B3"/>
    <w:rsid w:val="00F8573E"/>
    <w:rsid w:val="00FE31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2137F"/>
  <w15:chartTrackingRefBased/>
  <w15:docId w15:val="{30F5B48C-EB42-4B1F-9F70-EA7681D6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309F3"/>
    <w:pPr>
      <w:ind w:left="720"/>
      <w:contextualSpacing/>
    </w:pPr>
  </w:style>
  <w:style w:type="paragraph" w:styleId="Koptekst">
    <w:name w:val="header"/>
    <w:basedOn w:val="Standaard"/>
    <w:link w:val="KoptekstChar"/>
    <w:uiPriority w:val="99"/>
    <w:unhideWhenUsed/>
    <w:rsid w:val="006050B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050B7"/>
  </w:style>
  <w:style w:type="paragraph" w:styleId="Voettekst">
    <w:name w:val="footer"/>
    <w:basedOn w:val="Standaard"/>
    <w:link w:val="VoettekstChar"/>
    <w:uiPriority w:val="99"/>
    <w:unhideWhenUsed/>
    <w:rsid w:val="006050B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050B7"/>
  </w:style>
  <w:style w:type="character" w:styleId="Hyperlink">
    <w:name w:val="Hyperlink"/>
    <w:basedOn w:val="Standaardalinea-lettertype"/>
    <w:uiPriority w:val="99"/>
    <w:unhideWhenUsed/>
    <w:rsid w:val="007D77AB"/>
    <w:rPr>
      <w:color w:val="0563C1" w:themeColor="hyperlink"/>
      <w:u w:val="single"/>
    </w:rPr>
  </w:style>
  <w:style w:type="character" w:styleId="Onopgelostemelding">
    <w:name w:val="Unresolved Mention"/>
    <w:basedOn w:val="Standaardalinea-lettertype"/>
    <w:uiPriority w:val="99"/>
    <w:semiHidden/>
    <w:unhideWhenUsed/>
    <w:rsid w:val="007D77AB"/>
    <w:rPr>
      <w:color w:val="605E5C"/>
      <w:shd w:val="clear" w:color="auto" w:fill="E1DFDD"/>
    </w:rPr>
  </w:style>
  <w:style w:type="paragraph" w:styleId="Revisie">
    <w:name w:val="Revision"/>
    <w:hidden/>
    <w:uiPriority w:val="99"/>
    <w:semiHidden/>
    <w:rsid w:val="001113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727AD-64F0-4E76-BF7F-96D431622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1091</Words>
  <Characters>6006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edfidel vernooy</dc:creator>
  <cp:keywords/>
  <dc:description/>
  <cp:lastModifiedBy>Fidel Vernooy</cp:lastModifiedBy>
  <cp:revision>6</cp:revision>
  <cp:lastPrinted>2024-12-18T14:00:00Z</cp:lastPrinted>
  <dcterms:created xsi:type="dcterms:W3CDTF">2024-12-18T14:01:00Z</dcterms:created>
  <dcterms:modified xsi:type="dcterms:W3CDTF">2025-01-16T18:59:00Z</dcterms:modified>
</cp:coreProperties>
</file>